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F6C31" w14:textId="44D63699" w:rsidR="00F2037B" w:rsidRDefault="001D59DD" w:rsidP="00501556">
      <w:pPr>
        <w:spacing w:after="0" w:line="240" w:lineRule="auto"/>
        <w:jc w:val="center"/>
        <w:rPr>
          <w:rFonts w:eastAsia="Times New Roman"/>
          <w:noProof/>
          <w:szCs w:val="20"/>
          <w:lang w:eastAsia="pl-PL"/>
        </w:rPr>
      </w:pPr>
      <w:r w:rsidRPr="00CE64AC">
        <w:rPr>
          <w:rFonts w:eastAsia="Times New Roman"/>
          <w:noProof/>
          <w:szCs w:val="20"/>
          <w:lang w:eastAsia="pl-PL"/>
        </w:rPr>
        <w:drawing>
          <wp:inline distT="0" distB="0" distL="0" distR="0" wp14:anchorId="4DD9EAEA" wp14:editId="39B08B21">
            <wp:extent cx="960120" cy="64008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834278" w14:textId="77777777" w:rsidR="00591E33" w:rsidRDefault="00F33621" w:rsidP="00501556">
      <w:pPr>
        <w:spacing w:after="0" w:line="240" w:lineRule="auto"/>
        <w:jc w:val="center"/>
        <w:rPr>
          <w:rFonts w:eastAsia="Times New Roman"/>
          <w:b/>
          <w:sz w:val="28"/>
          <w:szCs w:val="24"/>
          <w:lang w:eastAsia="pl-PL"/>
        </w:rPr>
      </w:pPr>
      <w:r w:rsidRPr="00CE64AC">
        <w:rPr>
          <w:rFonts w:eastAsia="Times New Roman"/>
          <w:b/>
          <w:sz w:val="28"/>
          <w:szCs w:val="24"/>
          <w:lang w:eastAsia="pl-PL"/>
        </w:rPr>
        <w:t xml:space="preserve">STANDARD BHP DLA </w:t>
      </w:r>
      <w:r w:rsidR="00886EA2">
        <w:rPr>
          <w:rFonts w:eastAsia="Times New Roman"/>
          <w:b/>
          <w:sz w:val="28"/>
          <w:szCs w:val="24"/>
          <w:lang w:eastAsia="pl-PL"/>
        </w:rPr>
        <w:t>WYKONAWCÓW</w:t>
      </w:r>
      <w:r w:rsidR="002C6F74">
        <w:rPr>
          <w:rFonts w:eastAsia="Times New Roman"/>
          <w:b/>
          <w:sz w:val="28"/>
          <w:szCs w:val="24"/>
          <w:lang w:eastAsia="pl-PL"/>
        </w:rPr>
        <w:t>/</w:t>
      </w:r>
      <w:r w:rsidR="00886EA2" w:rsidRPr="002C6F74">
        <w:rPr>
          <w:rFonts w:eastAsia="Times New Roman"/>
          <w:b/>
          <w:sz w:val="28"/>
          <w:szCs w:val="24"/>
          <w:lang w:eastAsia="pl-PL"/>
        </w:rPr>
        <w:t>PODWYKONAWC</w:t>
      </w:r>
      <w:r w:rsidR="00886EA2">
        <w:rPr>
          <w:rFonts w:eastAsia="Times New Roman"/>
          <w:b/>
          <w:sz w:val="28"/>
          <w:szCs w:val="24"/>
          <w:lang w:eastAsia="pl-PL"/>
        </w:rPr>
        <w:t>ÓW</w:t>
      </w:r>
      <w:r w:rsidR="00886EA2" w:rsidRPr="002C6F74">
        <w:rPr>
          <w:rFonts w:eastAsia="Times New Roman"/>
          <w:b/>
          <w:sz w:val="28"/>
          <w:szCs w:val="24"/>
          <w:lang w:eastAsia="pl-PL"/>
        </w:rPr>
        <w:t xml:space="preserve"> </w:t>
      </w:r>
    </w:p>
    <w:p w14:paraId="4C564780" w14:textId="509EA8A3" w:rsidR="00F33621" w:rsidRPr="00155A69" w:rsidRDefault="00591E33" w:rsidP="00501556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pl-PL"/>
        </w:rPr>
      </w:pPr>
      <w:r w:rsidRPr="001952A7">
        <w:rPr>
          <w:rFonts w:eastAsia="Times New Roman"/>
          <w:b/>
          <w:sz w:val="24"/>
          <w:szCs w:val="24"/>
          <w:lang w:eastAsia="pl-PL"/>
        </w:rPr>
        <w:t>dotyczy prac wykonywanych w Trzebini, Jedliczu, Czechowicach-Dziedzicach oraz</w:t>
      </w:r>
      <w:r w:rsidR="00155A69" w:rsidRPr="001952A7">
        <w:rPr>
          <w:rFonts w:eastAsia="Times New Roman"/>
          <w:b/>
          <w:sz w:val="24"/>
          <w:szCs w:val="24"/>
          <w:lang w:eastAsia="pl-PL"/>
        </w:rPr>
        <w:t xml:space="preserve"> Gdańsku (poza budynkiem CA2)</w:t>
      </w:r>
    </w:p>
    <w:p w14:paraId="2501E014" w14:textId="77777777" w:rsidR="00F33621" w:rsidRPr="00CE64AC" w:rsidRDefault="00F33621" w:rsidP="00CE64AC">
      <w:pPr>
        <w:spacing w:after="0" w:line="240" w:lineRule="auto"/>
        <w:rPr>
          <w:rFonts w:eastAsia="Times New Roman"/>
          <w:sz w:val="24"/>
          <w:szCs w:val="24"/>
          <w:lang w:eastAsia="pl-PL"/>
        </w:rPr>
      </w:pPr>
    </w:p>
    <w:p w14:paraId="53FE2C4B" w14:textId="77777777" w:rsidR="00F33621" w:rsidRPr="001952A7" w:rsidRDefault="00F33621" w:rsidP="00CE64AC">
      <w:pPr>
        <w:numPr>
          <w:ilvl w:val="0"/>
          <w:numId w:val="2"/>
        </w:numPr>
        <w:spacing w:after="0" w:line="240" w:lineRule="auto"/>
        <w:ind w:left="284" w:hanging="284"/>
        <w:rPr>
          <w:rFonts w:eastAsia="Times New Roman"/>
          <w:b/>
          <w:sz w:val="24"/>
          <w:szCs w:val="24"/>
          <w:lang w:eastAsia="pl-PL"/>
        </w:rPr>
      </w:pPr>
      <w:r w:rsidRPr="001952A7">
        <w:rPr>
          <w:rFonts w:eastAsia="Times New Roman"/>
          <w:b/>
          <w:sz w:val="24"/>
          <w:szCs w:val="24"/>
          <w:lang w:eastAsia="pl-PL"/>
        </w:rPr>
        <w:t xml:space="preserve">ZASADY OGÓLNE </w:t>
      </w:r>
    </w:p>
    <w:p w14:paraId="49E9F64F" w14:textId="77777777" w:rsidR="006F57FF" w:rsidRPr="001952A7" w:rsidRDefault="00603582" w:rsidP="006F57FF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1952A7">
        <w:rPr>
          <w:rFonts w:eastAsia="Times New Roman"/>
          <w:lang w:eastAsia="pl-PL"/>
        </w:rPr>
        <w:t>Niniejszy Załącznik powinien stanowić integralny element umowy/aneksu do umowy z  Wykonawcą i/lub Podwykonawcą, w formie niezmienionej. Należy dołączać do dokumentacji Załącznik aktualny na dzień zastosowania/sporządzania umowy lub aneksu do umowy.</w:t>
      </w:r>
    </w:p>
    <w:p w14:paraId="3BCCD39B" w14:textId="0A4E514A" w:rsidR="006F57FF" w:rsidRPr="001952A7" w:rsidRDefault="006F57FF" w:rsidP="006F57FF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1952A7">
        <w:t xml:space="preserve">Zapisy niniejszego Standardu </w:t>
      </w:r>
      <w:r w:rsidR="00B80084" w:rsidRPr="001952A7">
        <w:t xml:space="preserve">BHP </w:t>
      </w:r>
      <w:r w:rsidRPr="001952A7">
        <w:t xml:space="preserve">nie odnoszą się do usług </w:t>
      </w:r>
      <w:r w:rsidR="00980E65" w:rsidRPr="001952A7">
        <w:t>W</w:t>
      </w:r>
      <w:r w:rsidRPr="001952A7">
        <w:t xml:space="preserve">ykonawców o pomijalnym poziomie ryzyka z punku widzenia bezpieczeństwa procesowego, </w:t>
      </w:r>
      <w:r w:rsidR="008D2370" w:rsidRPr="001952A7">
        <w:t xml:space="preserve">BHP i ochrony ppoż. </w:t>
      </w:r>
      <w:r w:rsidRPr="001952A7">
        <w:t>takich jak: doradztwo</w:t>
      </w:r>
      <w:r w:rsidR="00F0145E" w:rsidRPr="001952A7">
        <w:t>/consulting</w:t>
      </w:r>
      <w:r w:rsidRPr="001952A7">
        <w:t xml:space="preserve"> i inne usługi biznesowe </w:t>
      </w:r>
      <w:r w:rsidR="00F0145E" w:rsidRPr="001952A7">
        <w:t xml:space="preserve">np. </w:t>
      </w:r>
      <w:r w:rsidRPr="001952A7">
        <w:t>obsługa administracyjna, prawna, podatkowa, księgowa</w:t>
      </w:r>
      <w:r w:rsidR="00F34F44" w:rsidRPr="001952A7">
        <w:t>, audyty</w:t>
      </w:r>
      <w:r w:rsidR="00B66A52" w:rsidRPr="001952A7">
        <w:t xml:space="preserve"> jednostek zewnętrznych.</w:t>
      </w:r>
    </w:p>
    <w:p w14:paraId="71B496C4" w14:textId="036A1E8F" w:rsidR="00CE64AC" w:rsidRPr="00F2037B" w:rsidRDefault="00F95CE2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>Wykonawca</w:t>
      </w:r>
      <w:r w:rsidR="00603582">
        <w:rPr>
          <w:rFonts w:eastAsia="Times New Roman"/>
          <w:lang w:eastAsia="pl-PL"/>
        </w:rPr>
        <w:t>/</w:t>
      </w:r>
      <w:r w:rsidRPr="00F2037B">
        <w:rPr>
          <w:rFonts w:eastAsia="Times New Roman"/>
          <w:lang w:eastAsia="pl-PL"/>
        </w:rPr>
        <w:t>Podwykonawca wykonuje</w:t>
      </w:r>
      <w:r w:rsidR="00F33621" w:rsidRPr="00F2037B">
        <w:rPr>
          <w:rFonts w:eastAsia="Times New Roman"/>
          <w:lang w:eastAsia="pl-PL"/>
        </w:rPr>
        <w:t xml:space="preserve"> zadania na podstawie zawartej umowy zgodnie z</w:t>
      </w:r>
      <w:r w:rsidR="00F2037B">
        <w:rPr>
          <w:rFonts w:eastAsia="Times New Roman"/>
          <w:lang w:eastAsia="pl-PL"/>
        </w:rPr>
        <w:t> </w:t>
      </w:r>
      <w:r w:rsidR="00F33621" w:rsidRPr="00F2037B">
        <w:rPr>
          <w:rFonts w:eastAsia="Times New Roman"/>
          <w:lang w:eastAsia="pl-PL"/>
        </w:rPr>
        <w:t xml:space="preserve">obowiązującymi przepisami, zasadami BHP oraz niniejszym </w:t>
      </w:r>
      <w:r w:rsidR="00603582">
        <w:rPr>
          <w:rFonts w:eastAsia="Times New Roman"/>
          <w:lang w:eastAsia="pl-PL"/>
        </w:rPr>
        <w:t>S</w:t>
      </w:r>
      <w:r w:rsidR="00603582" w:rsidRPr="00F2037B">
        <w:rPr>
          <w:rFonts w:eastAsia="Times New Roman"/>
          <w:lang w:eastAsia="pl-PL"/>
        </w:rPr>
        <w:t xml:space="preserve">tandardem </w:t>
      </w:r>
      <w:r w:rsidR="00F33621" w:rsidRPr="00F2037B">
        <w:rPr>
          <w:rFonts w:eastAsia="Times New Roman"/>
          <w:lang w:eastAsia="pl-PL"/>
        </w:rPr>
        <w:t>BHP.</w:t>
      </w:r>
    </w:p>
    <w:p w14:paraId="3808DE75" w14:textId="77777777" w:rsidR="00CE64AC" w:rsidRPr="001952A7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>Przed przystąpieniem do wykonywania prac wynikaj</w:t>
      </w:r>
      <w:r w:rsidR="00CE64AC" w:rsidRPr="00F2037B">
        <w:rPr>
          <w:rFonts w:eastAsia="Times New Roman"/>
          <w:lang w:eastAsia="pl-PL"/>
        </w:rPr>
        <w:t xml:space="preserve">ących z umowy </w:t>
      </w:r>
      <w:r w:rsidR="00F95CE2" w:rsidRPr="00F2037B">
        <w:rPr>
          <w:rFonts w:eastAsia="Times New Roman"/>
          <w:lang w:eastAsia="pl-PL"/>
        </w:rPr>
        <w:t xml:space="preserve">Wykonawca i/lub </w:t>
      </w:r>
      <w:r w:rsidR="00F95CE2" w:rsidRPr="001952A7">
        <w:rPr>
          <w:rFonts w:eastAsia="Times New Roman"/>
          <w:lang w:eastAsia="pl-PL"/>
        </w:rPr>
        <w:t xml:space="preserve">Podwykonawca </w:t>
      </w:r>
      <w:r w:rsidR="00CE64AC" w:rsidRPr="001952A7">
        <w:rPr>
          <w:rFonts w:eastAsia="Times New Roman"/>
          <w:lang w:eastAsia="pl-PL"/>
        </w:rPr>
        <w:t>musi:</w:t>
      </w:r>
    </w:p>
    <w:p w14:paraId="474AEEB8" w14:textId="77777777" w:rsidR="00CE64AC" w:rsidRPr="001952A7" w:rsidRDefault="00CE64AC" w:rsidP="00581A18">
      <w:pPr>
        <w:numPr>
          <w:ilvl w:val="0"/>
          <w:numId w:val="7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1952A7">
        <w:rPr>
          <w:rFonts w:eastAsia="Times New Roman"/>
          <w:lang w:eastAsia="pl-PL"/>
        </w:rPr>
        <w:t>posiadać dokumentację z zakresu BHP zgodnie z pkt 3 niniejszego Standardu BHP oraz</w:t>
      </w:r>
    </w:p>
    <w:p w14:paraId="20B4D5DF" w14:textId="1CD63827" w:rsidR="00CE64AC" w:rsidRPr="001952A7" w:rsidRDefault="00CE64AC" w:rsidP="00581A18">
      <w:pPr>
        <w:numPr>
          <w:ilvl w:val="0"/>
          <w:numId w:val="7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1952A7">
        <w:rPr>
          <w:rFonts w:eastAsia="Times New Roman"/>
          <w:lang w:eastAsia="pl-PL"/>
        </w:rPr>
        <w:t xml:space="preserve">podpisać Oświadczenie </w:t>
      </w:r>
      <w:r w:rsidR="00F95CE2" w:rsidRPr="001952A7">
        <w:rPr>
          <w:rFonts w:eastAsia="Times New Roman"/>
          <w:lang w:eastAsia="pl-PL"/>
        </w:rPr>
        <w:t>Wykonawcy</w:t>
      </w:r>
      <w:r w:rsidR="00547B4E" w:rsidRPr="001952A7">
        <w:rPr>
          <w:rFonts w:eastAsia="Times New Roman"/>
          <w:lang w:eastAsia="pl-PL"/>
        </w:rPr>
        <w:t>/</w:t>
      </w:r>
      <w:r w:rsidR="00F95CE2" w:rsidRPr="001952A7">
        <w:rPr>
          <w:rFonts w:eastAsia="Times New Roman"/>
          <w:lang w:eastAsia="pl-PL"/>
        </w:rPr>
        <w:t xml:space="preserve">Podwykonawcy </w:t>
      </w:r>
      <w:r w:rsidR="00933469" w:rsidRPr="001952A7">
        <w:rPr>
          <w:rFonts w:eastAsia="Times New Roman"/>
          <w:lang w:eastAsia="pl-PL"/>
        </w:rPr>
        <w:t>(Załącznik nr 5 do procedury Wykonawstwo i Podwykonawstwo PB-BH-OO-107</w:t>
      </w:r>
      <w:r w:rsidR="00793070" w:rsidRPr="001952A7">
        <w:rPr>
          <w:rFonts w:eastAsia="Times New Roman"/>
          <w:lang w:eastAsia="pl-PL"/>
        </w:rPr>
        <w:t xml:space="preserve">) </w:t>
      </w:r>
      <w:r w:rsidRPr="001952A7">
        <w:rPr>
          <w:rFonts w:eastAsia="Times New Roman"/>
          <w:lang w:eastAsia="pl-PL"/>
        </w:rPr>
        <w:t>o zapoznaniu:</w:t>
      </w:r>
    </w:p>
    <w:p w14:paraId="547D9B5C" w14:textId="7DE5B126" w:rsidR="00CE64AC" w:rsidRPr="001952A7" w:rsidRDefault="00CE64AC" w:rsidP="00581A18">
      <w:pPr>
        <w:numPr>
          <w:ilvl w:val="0"/>
          <w:numId w:val="8"/>
        </w:numPr>
        <w:spacing w:after="0" w:line="240" w:lineRule="auto"/>
        <w:ind w:left="1134" w:hanging="425"/>
        <w:jc w:val="both"/>
        <w:rPr>
          <w:rFonts w:eastAsia="Times New Roman"/>
          <w:lang w:eastAsia="pl-PL"/>
        </w:rPr>
      </w:pPr>
      <w:r w:rsidRPr="001952A7">
        <w:rPr>
          <w:rFonts w:eastAsia="Times New Roman"/>
          <w:lang w:eastAsia="pl-PL"/>
        </w:rPr>
        <w:t>z Polityką Zintegrowanego Systemu Zarządzania ORLEN OIL</w:t>
      </w:r>
      <w:r w:rsidR="00EE48FC" w:rsidRPr="001952A7">
        <w:rPr>
          <w:rFonts w:eastAsia="Times New Roman"/>
          <w:lang w:eastAsia="pl-PL"/>
        </w:rPr>
        <w:t>,</w:t>
      </w:r>
      <w:r w:rsidRPr="001952A7">
        <w:rPr>
          <w:rFonts w:eastAsia="Times New Roman"/>
          <w:lang w:eastAsia="pl-PL"/>
        </w:rPr>
        <w:t xml:space="preserve"> </w:t>
      </w:r>
    </w:p>
    <w:p w14:paraId="71BDFFF8" w14:textId="2AC7BC02" w:rsidR="00CE64AC" w:rsidRPr="001952A7" w:rsidRDefault="00CE64AC" w:rsidP="00581A18">
      <w:pPr>
        <w:numPr>
          <w:ilvl w:val="0"/>
          <w:numId w:val="8"/>
        </w:numPr>
        <w:spacing w:after="0" w:line="240" w:lineRule="auto"/>
        <w:ind w:left="1134" w:hanging="425"/>
        <w:jc w:val="both"/>
        <w:rPr>
          <w:rFonts w:eastAsia="Times New Roman"/>
          <w:lang w:eastAsia="pl-PL"/>
        </w:rPr>
      </w:pPr>
      <w:r w:rsidRPr="001952A7">
        <w:rPr>
          <w:rFonts w:eastAsia="Times New Roman"/>
          <w:lang w:eastAsia="pl-PL"/>
        </w:rPr>
        <w:t xml:space="preserve">Standardem Środowiskowym dla </w:t>
      </w:r>
      <w:r w:rsidR="00F95CE2" w:rsidRPr="001952A7">
        <w:rPr>
          <w:rFonts w:eastAsia="Times New Roman"/>
          <w:lang w:eastAsia="pl-PL"/>
        </w:rPr>
        <w:t>Wykonawc</w:t>
      </w:r>
      <w:r w:rsidR="00EE48FC" w:rsidRPr="001952A7">
        <w:rPr>
          <w:rFonts w:eastAsia="Times New Roman"/>
          <w:lang w:eastAsia="pl-PL"/>
        </w:rPr>
        <w:t>ów</w:t>
      </w:r>
      <w:r w:rsidR="00F95CE2" w:rsidRPr="001952A7">
        <w:rPr>
          <w:rFonts w:eastAsia="Times New Roman"/>
          <w:lang w:eastAsia="pl-PL"/>
        </w:rPr>
        <w:t xml:space="preserve"> i Podwykonawc</w:t>
      </w:r>
      <w:r w:rsidR="00EE48FC" w:rsidRPr="001952A7">
        <w:rPr>
          <w:rFonts w:eastAsia="Times New Roman"/>
          <w:lang w:eastAsia="pl-PL"/>
        </w:rPr>
        <w:t>ów</w:t>
      </w:r>
      <w:r w:rsidRPr="001952A7">
        <w:rPr>
          <w:rFonts w:eastAsia="Times New Roman"/>
          <w:lang w:eastAsia="pl-PL"/>
        </w:rPr>
        <w:t xml:space="preserve">, </w:t>
      </w:r>
    </w:p>
    <w:p w14:paraId="2111CE59" w14:textId="7F129370" w:rsidR="00CE64AC" w:rsidRPr="001952A7" w:rsidRDefault="00EE48FC" w:rsidP="00581A18">
      <w:pPr>
        <w:numPr>
          <w:ilvl w:val="0"/>
          <w:numId w:val="8"/>
        </w:numPr>
        <w:spacing w:after="0" w:line="240" w:lineRule="auto"/>
        <w:ind w:left="1134" w:hanging="425"/>
        <w:jc w:val="both"/>
        <w:rPr>
          <w:rFonts w:eastAsia="Times New Roman"/>
          <w:lang w:eastAsia="pl-PL"/>
        </w:rPr>
      </w:pPr>
      <w:r w:rsidRPr="001952A7">
        <w:rPr>
          <w:rFonts w:eastAsia="Times New Roman"/>
          <w:lang w:eastAsia="pl-PL"/>
        </w:rPr>
        <w:t xml:space="preserve">niniejszym </w:t>
      </w:r>
      <w:r w:rsidR="00CE64AC" w:rsidRPr="001952A7">
        <w:rPr>
          <w:rFonts w:eastAsia="Times New Roman"/>
          <w:lang w:eastAsia="pl-PL"/>
        </w:rPr>
        <w:t xml:space="preserve">Standardem BHP dla </w:t>
      </w:r>
      <w:r w:rsidR="00F95CE2" w:rsidRPr="001952A7">
        <w:rPr>
          <w:rFonts w:eastAsia="Times New Roman"/>
          <w:lang w:eastAsia="pl-PL"/>
        </w:rPr>
        <w:t>Wykonawc</w:t>
      </w:r>
      <w:r w:rsidRPr="001952A7">
        <w:rPr>
          <w:rFonts w:eastAsia="Times New Roman"/>
          <w:lang w:eastAsia="pl-PL"/>
        </w:rPr>
        <w:t>ów</w:t>
      </w:r>
      <w:r w:rsidR="00F95CE2" w:rsidRPr="001952A7">
        <w:rPr>
          <w:rFonts w:eastAsia="Times New Roman"/>
          <w:lang w:eastAsia="pl-PL"/>
        </w:rPr>
        <w:t xml:space="preserve"> i Podwykonawc</w:t>
      </w:r>
      <w:r w:rsidR="00581A18" w:rsidRPr="001952A7">
        <w:rPr>
          <w:rFonts w:eastAsia="Times New Roman"/>
          <w:lang w:eastAsia="pl-PL"/>
        </w:rPr>
        <w:t>ów</w:t>
      </w:r>
      <w:r w:rsidR="00CE64AC" w:rsidRPr="001952A7">
        <w:rPr>
          <w:rFonts w:eastAsia="Times New Roman"/>
          <w:lang w:eastAsia="pl-PL"/>
        </w:rPr>
        <w:t>,</w:t>
      </w:r>
    </w:p>
    <w:p w14:paraId="4325EC8C" w14:textId="77777777" w:rsidR="00CE64AC" w:rsidRPr="001952A7" w:rsidRDefault="00CE64AC" w:rsidP="00581A18">
      <w:pPr>
        <w:numPr>
          <w:ilvl w:val="0"/>
          <w:numId w:val="8"/>
        </w:numPr>
        <w:spacing w:after="0" w:line="240" w:lineRule="auto"/>
        <w:ind w:left="1134" w:hanging="425"/>
        <w:jc w:val="both"/>
        <w:rPr>
          <w:rFonts w:eastAsia="Times New Roman"/>
          <w:lang w:eastAsia="pl-PL"/>
        </w:rPr>
      </w:pPr>
      <w:r w:rsidRPr="001952A7">
        <w:rPr>
          <w:rFonts w:eastAsia="Times New Roman"/>
          <w:lang w:eastAsia="pl-PL"/>
        </w:rPr>
        <w:t xml:space="preserve">Taryfikatorem kar pieniężnych za naruszenie zasad w zakresie BHP, p.poż. lub bezpieczeństwa procesowego. </w:t>
      </w:r>
    </w:p>
    <w:p w14:paraId="46006AD0" w14:textId="20B82147" w:rsidR="00E216DE" w:rsidRPr="00C176AF" w:rsidRDefault="00EE13EA" w:rsidP="00793070">
      <w:pPr>
        <w:spacing w:after="0" w:line="240" w:lineRule="auto"/>
        <w:ind w:left="426"/>
        <w:rPr>
          <w:rFonts w:eastAsia="Times New Roman"/>
          <w:bCs/>
          <w:lang w:eastAsia="pl-PL"/>
        </w:rPr>
      </w:pPr>
      <w:r w:rsidRPr="00C176AF">
        <w:rPr>
          <w:rFonts w:eastAsia="Times New Roman"/>
          <w:b/>
          <w:lang w:eastAsia="pl-PL"/>
        </w:rPr>
        <w:t>UWAGA!</w:t>
      </w:r>
      <w:r w:rsidR="00793070" w:rsidRPr="00C176AF">
        <w:rPr>
          <w:rFonts w:eastAsia="Times New Roman"/>
          <w:bCs/>
          <w:lang w:eastAsia="pl-PL"/>
        </w:rPr>
        <w:t xml:space="preserve"> </w:t>
      </w:r>
      <w:r w:rsidR="00CE64AC" w:rsidRPr="00C176AF">
        <w:rPr>
          <w:rFonts w:eastAsia="Times New Roman"/>
          <w:bCs/>
          <w:lang w:eastAsia="pl-PL"/>
        </w:rPr>
        <w:t xml:space="preserve">Odpowiedzialnym za pozyskanie wymienionych oświadczeń </w:t>
      </w:r>
      <w:r w:rsidR="00F2037B" w:rsidRPr="00C176AF">
        <w:rPr>
          <w:rFonts w:eastAsia="Times New Roman"/>
          <w:bCs/>
          <w:lang w:eastAsia="pl-PL"/>
        </w:rPr>
        <w:t>(Z</w:t>
      </w:r>
      <w:r w:rsidR="00EA23FD" w:rsidRPr="00C176AF">
        <w:rPr>
          <w:rFonts w:eastAsia="Times New Roman"/>
          <w:bCs/>
          <w:lang w:eastAsia="pl-PL"/>
        </w:rPr>
        <w:t xml:space="preserve">ałącznik nr 5) </w:t>
      </w:r>
      <w:r w:rsidR="00CE64AC" w:rsidRPr="00C176AF">
        <w:rPr>
          <w:rFonts w:eastAsia="Times New Roman"/>
          <w:bCs/>
          <w:lang w:eastAsia="pl-PL"/>
        </w:rPr>
        <w:t xml:space="preserve">jest </w:t>
      </w:r>
    </w:p>
    <w:p w14:paraId="5F7B546C" w14:textId="771B8917" w:rsidR="00EE13EA" w:rsidRPr="00C176AF" w:rsidRDefault="00EA23FD" w:rsidP="00793070">
      <w:pPr>
        <w:spacing w:after="0" w:line="240" w:lineRule="auto"/>
        <w:ind w:left="426"/>
        <w:rPr>
          <w:rFonts w:eastAsia="Times New Roman"/>
          <w:bCs/>
          <w:lang w:eastAsia="pl-PL"/>
        </w:rPr>
      </w:pPr>
      <w:r w:rsidRPr="00C176AF">
        <w:rPr>
          <w:rFonts w:eastAsia="Times New Roman"/>
          <w:bCs/>
          <w:lang w:eastAsia="pl-PL"/>
        </w:rPr>
        <w:t>Biuro Zakupów</w:t>
      </w:r>
      <w:r w:rsidR="00CE64AC" w:rsidRPr="00C176AF">
        <w:rPr>
          <w:rFonts w:eastAsia="Times New Roman"/>
          <w:bCs/>
          <w:lang w:eastAsia="pl-PL"/>
        </w:rPr>
        <w:t xml:space="preserve"> </w:t>
      </w:r>
      <w:r w:rsidR="00FF5F99" w:rsidRPr="00C176AF">
        <w:rPr>
          <w:rFonts w:eastAsia="Times New Roman"/>
          <w:bCs/>
          <w:lang w:eastAsia="pl-PL"/>
        </w:rPr>
        <w:t>(</w:t>
      </w:r>
      <w:r w:rsidR="00CE64AC" w:rsidRPr="00C176AF">
        <w:rPr>
          <w:rFonts w:eastAsia="Times New Roman"/>
          <w:bCs/>
          <w:lang w:eastAsia="pl-PL"/>
        </w:rPr>
        <w:t>na etapie prowadzenia postępowania przetargowego).</w:t>
      </w:r>
    </w:p>
    <w:p w14:paraId="196299BD" w14:textId="581352AA" w:rsidR="00CB12EB" w:rsidRPr="00CB12EB" w:rsidRDefault="00EE13EA" w:rsidP="00CB12EB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 xml:space="preserve">Wykonawca i/lub Podwykonawca </w:t>
      </w:r>
      <w:r w:rsidR="00CE64AC" w:rsidRPr="00F2037B">
        <w:rPr>
          <w:rFonts w:eastAsia="Times New Roman"/>
          <w:lang w:eastAsia="pl-PL"/>
        </w:rPr>
        <w:t xml:space="preserve">wykonujący prace na rzecz ORLEN OIL, przed przystąpieniem do wykonywania prac musi odbyć udokumentowane szkolenie z zakresu BHP </w:t>
      </w:r>
      <w:r w:rsidR="00CB12EB">
        <w:rPr>
          <w:rFonts w:eastAsia="Times New Roman"/>
          <w:lang w:eastAsia="pl-PL"/>
        </w:rPr>
        <w:t>oraz informacji organizacyjnych prowadzone przez pracowników</w:t>
      </w:r>
      <w:r w:rsidR="00DC150B">
        <w:rPr>
          <w:rFonts w:eastAsia="Times New Roman"/>
          <w:lang w:eastAsia="pl-PL"/>
        </w:rPr>
        <w:t xml:space="preserve"> ORLEN OIL </w:t>
      </w:r>
      <w:r w:rsidR="00DC150B" w:rsidRPr="00F2037B">
        <w:rPr>
          <w:rFonts w:eastAsia="Times New Roman"/>
          <w:lang w:eastAsia="pl-PL"/>
        </w:rPr>
        <w:t xml:space="preserve">wg </w:t>
      </w:r>
      <w:r w:rsidR="00DC150B">
        <w:rPr>
          <w:rFonts w:eastAsia="Times New Roman"/>
          <w:lang w:eastAsia="pl-PL"/>
        </w:rPr>
        <w:t xml:space="preserve">zamieszczonego na karcie szkoleń </w:t>
      </w:r>
      <w:r w:rsidR="00DC150B" w:rsidRPr="00F2037B">
        <w:rPr>
          <w:rFonts w:eastAsia="Times New Roman"/>
          <w:lang w:eastAsia="pl-PL"/>
        </w:rPr>
        <w:t>programu</w:t>
      </w:r>
      <w:r w:rsidR="00DC150B">
        <w:rPr>
          <w:rFonts w:eastAsia="Times New Roman"/>
          <w:lang w:eastAsia="pl-PL"/>
        </w:rPr>
        <w:t>.</w:t>
      </w:r>
      <w:r w:rsidR="00DC150B" w:rsidRPr="00F2037B">
        <w:rPr>
          <w:rFonts w:eastAsia="Times New Roman"/>
          <w:lang w:eastAsia="pl-PL"/>
        </w:rPr>
        <w:t xml:space="preserve"> </w:t>
      </w:r>
      <w:r w:rsidR="00DC150B">
        <w:rPr>
          <w:rFonts w:eastAsia="Times New Roman"/>
          <w:lang w:eastAsia="pl-PL"/>
        </w:rPr>
        <w:t>Szkolenie</w:t>
      </w:r>
      <w:r w:rsidR="00CB12EB" w:rsidRPr="00CB12EB">
        <w:rPr>
          <w:rFonts w:eastAsia="Times New Roman"/>
          <w:lang w:eastAsia="pl-PL"/>
        </w:rPr>
        <w:t xml:space="preserve"> ważn</w:t>
      </w:r>
      <w:r w:rsidR="00DC150B">
        <w:rPr>
          <w:rFonts w:eastAsia="Times New Roman"/>
          <w:lang w:eastAsia="pl-PL"/>
        </w:rPr>
        <w:t>e</w:t>
      </w:r>
      <w:r w:rsidR="00CB12EB" w:rsidRPr="00CB12EB">
        <w:rPr>
          <w:rFonts w:eastAsia="Times New Roman"/>
          <w:lang w:eastAsia="pl-PL"/>
        </w:rPr>
        <w:t xml:space="preserve"> jest przez 2 lata.</w:t>
      </w:r>
    </w:p>
    <w:p w14:paraId="76B0ADB7" w14:textId="4413E5DA" w:rsidR="00CE64AC" w:rsidRPr="00315F25" w:rsidRDefault="00CE64AC" w:rsidP="00315F25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315F25">
        <w:rPr>
          <w:rFonts w:eastAsia="Times New Roman"/>
          <w:lang w:eastAsia="pl-PL"/>
        </w:rPr>
        <w:t xml:space="preserve"> </w:t>
      </w:r>
      <w:r w:rsidR="00315F25" w:rsidRPr="00315F25">
        <w:rPr>
          <w:rFonts w:eastAsia="Times New Roman"/>
          <w:lang w:eastAsia="pl-PL"/>
        </w:rPr>
        <w:t>Wykonawca i/lub Podwykonawca</w:t>
      </w:r>
      <w:r w:rsidR="00315F25">
        <w:rPr>
          <w:rFonts w:eastAsia="Times New Roman"/>
          <w:lang w:eastAsia="pl-PL"/>
        </w:rPr>
        <w:t xml:space="preserve"> musi</w:t>
      </w:r>
      <w:r w:rsidR="00315F25" w:rsidRPr="00315F25">
        <w:rPr>
          <w:rFonts w:eastAsia="Times New Roman"/>
          <w:lang w:eastAsia="pl-PL"/>
        </w:rPr>
        <w:t xml:space="preserve"> </w:t>
      </w:r>
      <w:r w:rsidRPr="00315F25">
        <w:rPr>
          <w:rFonts w:eastAsia="Times New Roman"/>
          <w:lang w:eastAsia="pl-PL"/>
        </w:rPr>
        <w:t xml:space="preserve">uzyskać </w:t>
      </w:r>
      <w:r w:rsidR="00EE13EA" w:rsidRPr="00315F25">
        <w:rPr>
          <w:rFonts w:eastAsia="Times New Roman"/>
          <w:lang w:eastAsia="pl-PL"/>
        </w:rPr>
        <w:t>stosowne zezwolenie</w:t>
      </w:r>
      <w:r w:rsidR="00315F25">
        <w:rPr>
          <w:rFonts w:eastAsia="Times New Roman"/>
          <w:lang w:eastAsia="pl-PL"/>
        </w:rPr>
        <w:t xml:space="preserve"> na wykonywane prace</w:t>
      </w:r>
      <w:r w:rsidR="00EE13EA" w:rsidRPr="00315F25">
        <w:rPr>
          <w:rFonts w:eastAsia="Times New Roman"/>
          <w:lang w:eastAsia="pl-PL"/>
        </w:rPr>
        <w:t xml:space="preserve"> (np. </w:t>
      </w:r>
      <w:r w:rsidRPr="00315F25">
        <w:rPr>
          <w:rFonts w:eastAsia="Times New Roman"/>
          <w:lang w:eastAsia="pl-PL"/>
        </w:rPr>
        <w:t>jednorazowe zezwolenie na wykonywanie prac szczególnie niebezpiecznych</w:t>
      </w:r>
      <w:r w:rsidR="00EE13EA" w:rsidRPr="00315F25">
        <w:rPr>
          <w:rFonts w:eastAsia="Times New Roman"/>
          <w:lang w:eastAsia="pl-PL"/>
        </w:rPr>
        <w:t>)</w:t>
      </w:r>
      <w:r w:rsidRPr="00315F25">
        <w:rPr>
          <w:rFonts w:eastAsia="Times New Roman"/>
          <w:lang w:eastAsia="pl-PL"/>
        </w:rPr>
        <w:t>.</w:t>
      </w:r>
    </w:p>
    <w:p w14:paraId="73053F50" w14:textId="2A403E91" w:rsidR="00CE64AC" w:rsidRPr="001952A7" w:rsidRDefault="00EE13EA" w:rsidP="00DD097C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1952A7">
        <w:rPr>
          <w:rFonts w:eastAsia="Times New Roman"/>
          <w:lang w:eastAsia="pl-PL"/>
        </w:rPr>
        <w:t xml:space="preserve">Wykonawca i/lub Podwykonawca </w:t>
      </w:r>
      <w:r w:rsidR="00F33621" w:rsidRPr="001952A7">
        <w:rPr>
          <w:rFonts w:eastAsia="Times New Roman"/>
          <w:lang w:eastAsia="pl-PL"/>
        </w:rPr>
        <w:t xml:space="preserve">jest zobowiązany do przedstawiania ilości roboczogodzin </w:t>
      </w:r>
      <w:r w:rsidR="00F2037B" w:rsidRPr="001952A7">
        <w:rPr>
          <w:rFonts w:eastAsia="Times New Roman"/>
          <w:lang w:eastAsia="pl-PL"/>
        </w:rPr>
        <w:t>–</w:t>
      </w:r>
      <w:r w:rsidRPr="001952A7">
        <w:rPr>
          <w:rFonts w:eastAsia="Times New Roman"/>
          <w:lang w:eastAsia="pl-PL"/>
        </w:rPr>
        <w:t xml:space="preserve"> Zamawiającemu usługę - </w:t>
      </w:r>
      <w:r w:rsidR="009A3BAB" w:rsidRPr="001952A7">
        <w:rPr>
          <w:rFonts w:eastAsia="Times New Roman"/>
          <w:lang w:eastAsia="pl-PL"/>
        </w:rPr>
        <w:t>za</w:t>
      </w:r>
      <w:r w:rsidR="00F33621" w:rsidRPr="001952A7">
        <w:rPr>
          <w:rFonts w:eastAsia="Times New Roman"/>
          <w:lang w:eastAsia="pl-PL"/>
        </w:rPr>
        <w:t xml:space="preserve"> realizacj</w:t>
      </w:r>
      <w:r w:rsidR="009A3BAB" w:rsidRPr="001952A7">
        <w:rPr>
          <w:rFonts w:eastAsia="Times New Roman"/>
          <w:lang w:eastAsia="pl-PL"/>
        </w:rPr>
        <w:t>ę</w:t>
      </w:r>
      <w:r w:rsidR="00F33621" w:rsidRPr="001952A7">
        <w:rPr>
          <w:rFonts w:eastAsia="Times New Roman"/>
          <w:lang w:eastAsia="pl-PL"/>
        </w:rPr>
        <w:t xml:space="preserve"> prac w danym miesiącu </w:t>
      </w:r>
      <w:r w:rsidR="003E1245" w:rsidRPr="001952A7">
        <w:rPr>
          <w:rFonts w:eastAsia="Times New Roman"/>
          <w:lang w:eastAsia="pl-PL"/>
        </w:rPr>
        <w:t>w</w:t>
      </w:r>
      <w:r w:rsidR="00F33621" w:rsidRPr="001952A7">
        <w:rPr>
          <w:rFonts w:eastAsia="Times New Roman"/>
          <w:lang w:eastAsia="pl-PL"/>
        </w:rPr>
        <w:t xml:space="preserve"> ORLEN OIL</w:t>
      </w:r>
      <w:r w:rsidR="009A3BAB" w:rsidRPr="001952A7">
        <w:rPr>
          <w:rFonts w:eastAsia="Times New Roman"/>
          <w:lang w:eastAsia="pl-PL"/>
        </w:rPr>
        <w:t xml:space="preserve">, w terminie </w:t>
      </w:r>
      <w:r w:rsidR="00F33621" w:rsidRPr="001952A7">
        <w:rPr>
          <w:rFonts w:eastAsia="Times New Roman"/>
          <w:lang w:eastAsia="pl-PL"/>
        </w:rPr>
        <w:t xml:space="preserve"> do drugiego dnia roboczego miesiąca po miesiącu sprawozdawczym.</w:t>
      </w:r>
    </w:p>
    <w:p w14:paraId="2B5AC764" w14:textId="2F079A79" w:rsidR="00CE64AC" w:rsidRPr="001952A7" w:rsidRDefault="00EE13EA" w:rsidP="00DD097C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1952A7">
        <w:rPr>
          <w:rFonts w:eastAsia="Times New Roman"/>
          <w:lang w:eastAsia="pl-PL"/>
        </w:rPr>
        <w:t xml:space="preserve">Wykonawca i/lub Podwykonawca </w:t>
      </w:r>
      <w:r w:rsidR="00F33621" w:rsidRPr="001952A7">
        <w:rPr>
          <w:rFonts w:eastAsia="Times New Roman"/>
          <w:lang w:eastAsia="pl-PL"/>
        </w:rPr>
        <w:t>jest obowiązany przestrzegać przy każdym wejściu</w:t>
      </w:r>
      <w:r w:rsidR="00535C3D" w:rsidRPr="001952A7">
        <w:rPr>
          <w:rFonts w:eastAsia="Times New Roman"/>
          <w:lang w:eastAsia="pl-PL"/>
        </w:rPr>
        <w:t>/</w:t>
      </w:r>
      <w:r w:rsidR="00F33621" w:rsidRPr="001952A7">
        <w:rPr>
          <w:rFonts w:eastAsia="Times New Roman"/>
          <w:lang w:eastAsia="pl-PL"/>
        </w:rPr>
        <w:t xml:space="preserve">wyjściu </w:t>
      </w:r>
      <w:r w:rsidR="00535C3D" w:rsidRPr="001952A7">
        <w:rPr>
          <w:rFonts w:eastAsia="Times New Roman"/>
          <w:lang w:eastAsia="pl-PL"/>
        </w:rPr>
        <w:t xml:space="preserve">oraz wjazdu/wyjazdu </w:t>
      </w:r>
      <w:r w:rsidR="00F33621" w:rsidRPr="001952A7">
        <w:rPr>
          <w:rFonts w:eastAsia="Times New Roman"/>
          <w:lang w:eastAsia="pl-PL"/>
        </w:rPr>
        <w:t>na teren ORLEN OIL procedury przepustkowej</w:t>
      </w:r>
      <w:r w:rsidR="00D9202E" w:rsidRPr="001952A7">
        <w:rPr>
          <w:rFonts w:eastAsia="Times New Roman"/>
          <w:lang w:eastAsia="pl-PL"/>
        </w:rPr>
        <w:t xml:space="preserve"> i zasad wyznaczonych przez Właściciela terenu</w:t>
      </w:r>
      <w:r w:rsidR="00535C3D" w:rsidRPr="001952A7">
        <w:rPr>
          <w:rFonts w:eastAsia="Times New Roman"/>
          <w:lang w:eastAsia="pl-PL"/>
        </w:rPr>
        <w:t xml:space="preserve"> </w:t>
      </w:r>
      <w:r w:rsidR="00D9202E" w:rsidRPr="001952A7">
        <w:rPr>
          <w:rFonts w:eastAsia="Times New Roman"/>
          <w:lang w:eastAsia="pl-PL"/>
        </w:rPr>
        <w:t>(jeśli dotyczy)</w:t>
      </w:r>
      <w:r w:rsidR="00F33621" w:rsidRPr="001952A7">
        <w:rPr>
          <w:rFonts w:eastAsia="Times New Roman"/>
          <w:lang w:eastAsia="pl-PL"/>
        </w:rPr>
        <w:t>.</w:t>
      </w:r>
    </w:p>
    <w:p w14:paraId="54A00D63" w14:textId="77777777" w:rsidR="00CE64AC" w:rsidRPr="00077F81" w:rsidRDefault="00EE13EA" w:rsidP="00DD097C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 xml:space="preserve">Wykonawca i/lub Podwykonawca </w:t>
      </w:r>
      <w:r w:rsidR="00317BB6" w:rsidRPr="00F2037B">
        <w:rPr>
          <w:rFonts w:eastAsia="Times New Roman"/>
          <w:lang w:eastAsia="pl-PL"/>
        </w:rPr>
        <w:t xml:space="preserve">może zostać odsunięty od wykonywanych czynności jeśli zajdzie podejrzenie, że jest pod wpływem </w:t>
      </w:r>
      <w:r w:rsidR="00F33621" w:rsidRPr="00F2037B">
        <w:rPr>
          <w:rFonts w:eastAsia="Times New Roman"/>
          <w:lang w:eastAsia="pl-PL"/>
        </w:rPr>
        <w:t>alkoholu, środków psychotropowych, odurzających lub innych o podobnym działaniu</w:t>
      </w:r>
      <w:r w:rsidR="00317BB6" w:rsidRPr="00F2037B">
        <w:rPr>
          <w:rFonts w:eastAsia="Times New Roman"/>
          <w:lang w:eastAsia="pl-PL"/>
        </w:rPr>
        <w:t>.</w:t>
      </w:r>
      <w:r w:rsidR="001D4510" w:rsidRPr="00F2037B">
        <w:rPr>
          <w:rFonts w:eastAsia="Times New Roman"/>
          <w:lang w:eastAsia="pl-PL"/>
        </w:rPr>
        <w:t xml:space="preserve"> Następnie dalsze procedowanie zostanie przekazane do </w:t>
      </w:r>
      <w:r w:rsidR="001D4510" w:rsidRPr="00077F81">
        <w:rPr>
          <w:rFonts w:eastAsia="Times New Roman"/>
          <w:lang w:eastAsia="pl-PL"/>
        </w:rPr>
        <w:t>stosownych służb.</w:t>
      </w:r>
    </w:p>
    <w:p w14:paraId="1B2E6270" w14:textId="1B3DD6F0" w:rsidR="00CE64AC" w:rsidRPr="00077F81" w:rsidRDefault="002547BB" w:rsidP="00DD097C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077F81">
        <w:rPr>
          <w:rFonts w:eastAsia="Times New Roman"/>
          <w:lang w:eastAsia="pl-PL"/>
        </w:rPr>
        <w:t>Wykonawca i/lub Podwykonawca</w:t>
      </w:r>
      <w:r w:rsidR="00F16BB8" w:rsidRPr="00077F81">
        <w:rPr>
          <w:rFonts w:eastAsia="Times New Roman"/>
          <w:lang w:eastAsia="pl-PL"/>
        </w:rPr>
        <w:t xml:space="preserve"> może być poddany</w:t>
      </w:r>
      <w:r w:rsidR="00F33621" w:rsidRPr="00077F81">
        <w:rPr>
          <w:rFonts w:eastAsia="Times New Roman"/>
          <w:lang w:eastAsia="pl-PL"/>
        </w:rPr>
        <w:t xml:space="preserve"> </w:t>
      </w:r>
      <w:r w:rsidR="00F16BB8" w:rsidRPr="00077F81">
        <w:rPr>
          <w:rFonts w:eastAsia="Times New Roman"/>
          <w:lang w:eastAsia="pl-PL"/>
        </w:rPr>
        <w:t xml:space="preserve">audytowi </w:t>
      </w:r>
      <w:r w:rsidR="00535C3D" w:rsidRPr="00077F81">
        <w:rPr>
          <w:rFonts w:eastAsia="Times New Roman"/>
          <w:lang w:eastAsia="pl-PL"/>
        </w:rPr>
        <w:t xml:space="preserve">w zakresie </w:t>
      </w:r>
      <w:r w:rsidR="00F16BB8" w:rsidRPr="00077F81">
        <w:rPr>
          <w:rFonts w:eastAsia="Times New Roman"/>
          <w:lang w:eastAsia="pl-PL"/>
        </w:rPr>
        <w:t xml:space="preserve">BHP w swojej siedzibie </w:t>
      </w:r>
      <w:r w:rsidR="00562FD9" w:rsidRPr="00077F81">
        <w:rPr>
          <w:rFonts w:eastAsia="Times New Roman"/>
          <w:lang w:eastAsia="pl-PL"/>
        </w:rPr>
        <w:t>w</w:t>
      </w:r>
      <w:r w:rsidR="00F2037B" w:rsidRPr="00077F81">
        <w:rPr>
          <w:rFonts w:eastAsia="Times New Roman"/>
          <w:lang w:eastAsia="pl-PL"/>
        </w:rPr>
        <w:t> </w:t>
      </w:r>
      <w:r w:rsidR="00562FD9" w:rsidRPr="00077F81">
        <w:rPr>
          <w:rFonts w:eastAsia="Times New Roman"/>
          <w:lang w:eastAsia="pl-PL"/>
        </w:rPr>
        <w:t xml:space="preserve">trakcie wykonywania usługi </w:t>
      </w:r>
      <w:r w:rsidR="00F33621" w:rsidRPr="00077F81">
        <w:rPr>
          <w:rFonts w:eastAsia="Times New Roman"/>
          <w:lang w:eastAsia="pl-PL"/>
        </w:rPr>
        <w:t xml:space="preserve">oraz </w:t>
      </w:r>
      <w:r w:rsidR="000E4133" w:rsidRPr="00077F81">
        <w:rPr>
          <w:rFonts w:eastAsia="Times New Roman"/>
          <w:lang w:eastAsia="pl-PL"/>
        </w:rPr>
        <w:t xml:space="preserve">do roku </w:t>
      </w:r>
      <w:r w:rsidR="00562FD9" w:rsidRPr="00077F81">
        <w:rPr>
          <w:rFonts w:eastAsia="Times New Roman"/>
          <w:lang w:eastAsia="pl-PL"/>
        </w:rPr>
        <w:t>od zakończenia prac</w:t>
      </w:r>
      <w:r w:rsidR="00FD6C86" w:rsidRPr="00077F81">
        <w:rPr>
          <w:rFonts w:eastAsia="Times New Roman"/>
          <w:lang w:eastAsia="pl-PL"/>
        </w:rPr>
        <w:t xml:space="preserve"> w ORLEN OIL</w:t>
      </w:r>
      <w:r w:rsidR="00562FD9" w:rsidRPr="00077F81">
        <w:rPr>
          <w:rFonts w:eastAsia="Times New Roman"/>
          <w:lang w:eastAsia="pl-PL"/>
        </w:rPr>
        <w:t>.</w:t>
      </w:r>
      <w:r w:rsidR="00CE64AC" w:rsidRPr="00077F81">
        <w:rPr>
          <w:rFonts w:eastAsia="Times New Roman"/>
          <w:lang w:eastAsia="pl-PL"/>
        </w:rPr>
        <w:t xml:space="preserve"> </w:t>
      </w:r>
      <w:r w:rsidR="00F33621" w:rsidRPr="00077F81">
        <w:rPr>
          <w:rFonts w:eastAsia="Times New Roman"/>
          <w:lang w:eastAsia="pl-PL"/>
        </w:rPr>
        <w:t xml:space="preserve">Natomiast </w:t>
      </w:r>
      <w:r w:rsidR="00F16BB8" w:rsidRPr="00077F81">
        <w:rPr>
          <w:rFonts w:eastAsia="Times New Roman"/>
          <w:lang w:eastAsia="pl-PL"/>
        </w:rPr>
        <w:t xml:space="preserve">dodatkowo </w:t>
      </w:r>
      <w:r w:rsidRPr="00077F81">
        <w:rPr>
          <w:rFonts w:eastAsia="Times New Roman"/>
          <w:lang w:eastAsia="pl-PL"/>
        </w:rPr>
        <w:t>Wykonawca i/lub Podwykonawca</w:t>
      </w:r>
      <w:r w:rsidR="00F33621" w:rsidRPr="00077F81">
        <w:rPr>
          <w:rFonts w:eastAsia="Times New Roman"/>
          <w:lang w:eastAsia="pl-PL"/>
        </w:rPr>
        <w:t xml:space="preserve">, </w:t>
      </w:r>
      <w:r w:rsidR="00F16BB8" w:rsidRPr="00077F81">
        <w:rPr>
          <w:rFonts w:eastAsia="Times New Roman"/>
          <w:lang w:eastAsia="pl-PL"/>
        </w:rPr>
        <w:t xml:space="preserve">wykonujący prace i działania związane ze znaczącymi zagrożeniami może być poddany audytowi BHP jeszcze przed przystąpieniem do pracy. </w:t>
      </w:r>
      <w:r w:rsidR="00FD6C86" w:rsidRPr="00077F81">
        <w:rPr>
          <w:rFonts w:eastAsia="Times New Roman"/>
          <w:lang w:eastAsia="pl-PL"/>
        </w:rPr>
        <w:t>Podczas</w:t>
      </w:r>
      <w:r w:rsidR="00181D4B" w:rsidRPr="00077F81">
        <w:rPr>
          <w:rFonts w:eastAsia="Times New Roman"/>
          <w:lang w:eastAsia="pl-PL"/>
        </w:rPr>
        <w:t xml:space="preserve"> audytu należy </w:t>
      </w:r>
      <w:r w:rsidR="00FD6C86" w:rsidRPr="00077F81">
        <w:rPr>
          <w:rFonts w:eastAsia="Times New Roman"/>
          <w:lang w:eastAsia="pl-PL"/>
        </w:rPr>
        <w:t>zastosować</w:t>
      </w:r>
      <w:r w:rsidR="00181D4B" w:rsidRPr="00077F81">
        <w:rPr>
          <w:rFonts w:eastAsia="Times New Roman"/>
          <w:lang w:eastAsia="pl-PL"/>
        </w:rPr>
        <w:t xml:space="preserve"> </w:t>
      </w:r>
      <w:r w:rsidR="00CE64AC" w:rsidRPr="00077F81">
        <w:rPr>
          <w:rFonts w:eastAsia="Times New Roman"/>
          <w:lang w:eastAsia="pl-PL"/>
        </w:rPr>
        <w:t>Z</w:t>
      </w:r>
      <w:r w:rsidR="00181D4B" w:rsidRPr="00077F81">
        <w:rPr>
          <w:rFonts w:eastAsia="Times New Roman"/>
          <w:lang w:eastAsia="pl-PL"/>
        </w:rPr>
        <w:t xml:space="preserve">ałącznik nr </w:t>
      </w:r>
      <w:r w:rsidR="00635C88" w:rsidRPr="00077F81">
        <w:rPr>
          <w:rFonts w:eastAsia="Times New Roman"/>
          <w:lang w:eastAsia="pl-PL"/>
        </w:rPr>
        <w:t>6</w:t>
      </w:r>
      <w:r w:rsidR="00DC4C98" w:rsidRPr="00077F81">
        <w:rPr>
          <w:rFonts w:eastAsia="Times New Roman"/>
          <w:lang w:eastAsia="pl-PL"/>
        </w:rPr>
        <w:t xml:space="preserve"> – Ocena Wykonawcy/Podwykonawcy w zakresie wdrożonych systemów BHP i ochrony przeciwpożarowej.</w:t>
      </w:r>
    </w:p>
    <w:p w14:paraId="4F2FAC84" w14:textId="1D5278F9" w:rsidR="006F57FF" w:rsidRPr="00980E65" w:rsidRDefault="00E123DB" w:rsidP="00980E65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lastRenderedPageBreak/>
        <w:t xml:space="preserve">Wykonawca i/lub Podwykonawca </w:t>
      </w:r>
      <w:r w:rsidR="00F33621" w:rsidRPr="00F2037B">
        <w:rPr>
          <w:rFonts w:eastAsia="Times New Roman"/>
          <w:lang w:eastAsia="pl-PL"/>
        </w:rPr>
        <w:t xml:space="preserve">musi posiadać potwierdzenie zapoznania się z Dokumentem </w:t>
      </w:r>
      <w:r w:rsidR="00FD6C86">
        <w:rPr>
          <w:rFonts w:eastAsia="Times New Roman"/>
          <w:lang w:eastAsia="pl-PL"/>
        </w:rPr>
        <w:t>z</w:t>
      </w:r>
      <w:r w:rsidR="00F33621" w:rsidRPr="00F2037B">
        <w:rPr>
          <w:rFonts w:eastAsia="Times New Roman"/>
          <w:lang w:eastAsia="pl-PL"/>
        </w:rPr>
        <w:t xml:space="preserve">abezpieczenia przed </w:t>
      </w:r>
      <w:r w:rsidR="00FD6C86">
        <w:rPr>
          <w:rFonts w:eastAsia="Times New Roman"/>
          <w:lang w:eastAsia="pl-PL"/>
        </w:rPr>
        <w:t>w</w:t>
      </w:r>
      <w:r w:rsidR="00F33621" w:rsidRPr="00F2037B">
        <w:rPr>
          <w:rFonts w:eastAsia="Times New Roman"/>
          <w:lang w:eastAsia="pl-PL"/>
        </w:rPr>
        <w:t>ybuchem w przypadku prowadzenia prac w miejscach, gdzie występują strefy zagrożenia wybuchem.</w:t>
      </w:r>
    </w:p>
    <w:p w14:paraId="0AF5C3EA" w14:textId="4A8F4A6A" w:rsidR="00CE64AC" w:rsidRPr="00F2037B" w:rsidRDefault="00E123DB" w:rsidP="00DD097C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 xml:space="preserve">Wykonawca </w:t>
      </w:r>
      <w:r w:rsidR="00F33621" w:rsidRPr="00F2037B">
        <w:rPr>
          <w:rFonts w:eastAsia="Times New Roman"/>
          <w:lang w:eastAsia="pl-PL"/>
        </w:rPr>
        <w:t>zatrudniający Po</w:t>
      </w:r>
      <w:r w:rsidR="00CE64AC" w:rsidRPr="00F2037B">
        <w:rPr>
          <w:rFonts w:eastAsia="Times New Roman"/>
          <w:lang w:eastAsia="pl-PL"/>
        </w:rPr>
        <w:t xml:space="preserve">dwykonawcę do realizacji zadań </w:t>
      </w:r>
      <w:r w:rsidR="00F33621" w:rsidRPr="00F2037B">
        <w:rPr>
          <w:rFonts w:eastAsia="Times New Roman"/>
          <w:lang w:eastAsia="pl-PL"/>
        </w:rPr>
        <w:t>określonych w</w:t>
      </w:r>
      <w:r w:rsidR="00CE64AC" w:rsidRPr="00F2037B">
        <w:rPr>
          <w:rFonts w:eastAsia="Times New Roman"/>
          <w:lang w:eastAsia="pl-PL"/>
        </w:rPr>
        <w:t> </w:t>
      </w:r>
      <w:r w:rsidR="00F33621" w:rsidRPr="00F2037B">
        <w:rPr>
          <w:rFonts w:eastAsia="Times New Roman"/>
          <w:lang w:eastAsia="pl-PL"/>
        </w:rPr>
        <w:t>umowie jest zobowiązany do uzgadniania tego faktu z ORLEN OIL i przeniesienia do umów z</w:t>
      </w:r>
      <w:r w:rsidR="00CE64AC" w:rsidRPr="00F2037B">
        <w:rPr>
          <w:rFonts w:eastAsia="Times New Roman"/>
          <w:lang w:eastAsia="pl-PL"/>
        </w:rPr>
        <w:t> </w:t>
      </w:r>
      <w:r w:rsidR="00F33621" w:rsidRPr="00F2037B">
        <w:rPr>
          <w:rFonts w:eastAsia="Times New Roman"/>
          <w:lang w:eastAsia="pl-PL"/>
        </w:rPr>
        <w:t>Podwykonawcą stosownych postanowień.</w:t>
      </w:r>
    </w:p>
    <w:p w14:paraId="6D4153CC" w14:textId="77777777" w:rsidR="001D59DD" w:rsidRDefault="00E123DB" w:rsidP="001D59DD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 xml:space="preserve">Wykonawca i/lub Podwykonawca </w:t>
      </w:r>
      <w:r w:rsidR="00F33621" w:rsidRPr="00F2037B">
        <w:rPr>
          <w:rFonts w:eastAsia="Times New Roman"/>
          <w:lang w:eastAsia="pl-PL"/>
        </w:rPr>
        <w:t>może wyłącznie stosować maszyny i urządzenia posiadające certyfikaty i</w:t>
      </w:r>
      <w:r w:rsidR="00CE64AC" w:rsidRPr="00F2037B">
        <w:rPr>
          <w:rFonts w:eastAsia="Times New Roman"/>
          <w:lang w:eastAsia="pl-PL"/>
        </w:rPr>
        <w:t> </w:t>
      </w:r>
      <w:r w:rsidR="00F33621" w:rsidRPr="00F2037B">
        <w:rPr>
          <w:rFonts w:eastAsia="Times New Roman"/>
          <w:lang w:eastAsia="pl-PL"/>
        </w:rPr>
        <w:t xml:space="preserve">instrukcje w języku ojczystym </w:t>
      </w:r>
      <w:r w:rsidRPr="00F2037B">
        <w:rPr>
          <w:rFonts w:eastAsia="Times New Roman"/>
          <w:lang w:eastAsia="pl-PL"/>
        </w:rPr>
        <w:t>Wykonawcy i/lub Podwykonawcy</w:t>
      </w:r>
      <w:r w:rsidR="00F33621" w:rsidRPr="00F2037B">
        <w:rPr>
          <w:rFonts w:eastAsia="Times New Roman"/>
          <w:lang w:eastAsia="pl-PL"/>
        </w:rPr>
        <w:t>.</w:t>
      </w:r>
    </w:p>
    <w:p w14:paraId="1ABB3E84" w14:textId="3E58BC6C" w:rsidR="00DD097C" w:rsidRDefault="00E123DB" w:rsidP="001D59DD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1D59DD">
        <w:rPr>
          <w:rFonts w:eastAsia="Times New Roman"/>
          <w:lang w:eastAsia="pl-PL"/>
        </w:rPr>
        <w:t xml:space="preserve">Wykonawca i/lub Podwykonawca </w:t>
      </w:r>
      <w:r w:rsidR="00F33621" w:rsidRPr="001D59DD">
        <w:rPr>
          <w:rFonts w:eastAsia="Times New Roman"/>
          <w:lang w:eastAsia="pl-PL"/>
        </w:rPr>
        <w:t>wyraża zgodę na kontrolę swoich pracowników odnośnie przestrzegania niniejszego standardu BHP przez upoważnionych pracowników ORLEN OIL</w:t>
      </w:r>
      <w:r w:rsidR="00635C88" w:rsidRPr="001D59DD">
        <w:rPr>
          <w:rFonts w:eastAsia="Times New Roman"/>
          <w:lang w:eastAsia="pl-PL"/>
        </w:rPr>
        <w:t>.</w:t>
      </w:r>
    </w:p>
    <w:p w14:paraId="37A12B0C" w14:textId="77777777" w:rsidR="00403329" w:rsidRPr="001D59DD" w:rsidRDefault="00403329" w:rsidP="00403329">
      <w:pPr>
        <w:spacing w:after="0" w:line="240" w:lineRule="auto"/>
        <w:ind w:left="567"/>
        <w:jc w:val="both"/>
        <w:rPr>
          <w:rFonts w:eastAsia="Times New Roman"/>
          <w:lang w:eastAsia="pl-PL"/>
        </w:rPr>
      </w:pPr>
    </w:p>
    <w:p w14:paraId="1C5A0CAC" w14:textId="77777777" w:rsidR="00F33621" w:rsidRPr="00CE64AC" w:rsidRDefault="00F33621" w:rsidP="00CE64AC">
      <w:pPr>
        <w:numPr>
          <w:ilvl w:val="0"/>
          <w:numId w:val="2"/>
        </w:numPr>
        <w:spacing w:after="0" w:line="240" w:lineRule="auto"/>
        <w:rPr>
          <w:rFonts w:eastAsia="Times New Roman"/>
          <w:b/>
          <w:sz w:val="24"/>
          <w:szCs w:val="24"/>
          <w:lang w:eastAsia="pl-PL"/>
        </w:rPr>
      </w:pPr>
      <w:r w:rsidRPr="00CE64AC">
        <w:rPr>
          <w:rFonts w:eastAsia="Times New Roman"/>
          <w:b/>
          <w:sz w:val="24"/>
          <w:szCs w:val="24"/>
          <w:lang w:eastAsia="pl-PL"/>
        </w:rPr>
        <w:t xml:space="preserve">WYMAGANIA SZCZEGÓLNE </w:t>
      </w:r>
    </w:p>
    <w:p w14:paraId="5FE1EDD7" w14:textId="0BC50775" w:rsidR="00F33621" w:rsidRPr="00F473F0" w:rsidRDefault="0038770F" w:rsidP="00F473F0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 xml:space="preserve">Wykonawca i/lub Podwykonawca </w:t>
      </w:r>
      <w:r w:rsidR="00F33621" w:rsidRPr="00F2037B">
        <w:rPr>
          <w:rFonts w:eastAsia="Times New Roman"/>
          <w:lang w:eastAsia="pl-PL"/>
        </w:rPr>
        <w:t>musi wyznaczyć na czas prowadzonych robót osobę odpowiedzialną za nadzór w</w:t>
      </w:r>
      <w:r w:rsidR="00CE64AC" w:rsidRPr="00F2037B">
        <w:rPr>
          <w:rFonts w:eastAsia="Times New Roman"/>
          <w:lang w:eastAsia="pl-PL"/>
        </w:rPr>
        <w:t> </w:t>
      </w:r>
      <w:r w:rsidR="00F33621" w:rsidRPr="00F2037B">
        <w:rPr>
          <w:rFonts w:eastAsia="Times New Roman"/>
          <w:lang w:eastAsia="pl-PL"/>
        </w:rPr>
        <w:t>zakresie BHP, która musi posiadać</w:t>
      </w:r>
      <w:r w:rsidR="00F473F0">
        <w:rPr>
          <w:rFonts w:eastAsia="Times New Roman"/>
          <w:lang w:eastAsia="pl-PL"/>
        </w:rPr>
        <w:t xml:space="preserve"> </w:t>
      </w:r>
      <w:r w:rsidR="00F33621" w:rsidRPr="00F473F0">
        <w:rPr>
          <w:rFonts w:eastAsia="Times New Roman"/>
          <w:lang w:eastAsia="pl-PL"/>
        </w:rPr>
        <w:t>aktualne szkolenie BHP dla pracodawców i innych osób kierujących pracownikami.</w:t>
      </w:r>
    </w:p>
    <w:p w14:paraId="796E3129" w14:textId="77777777" w:rsidR="00F33621" w:rsidRPr="00F2037B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 xml:space="preserve">Osoba odpowiedzialna za nadzór ze strony </w:t>
      </w:r>
      <w:r w:rsidR="0038770F" w:rsidRPr="00F2037B">
        <w:rPr>
          <w:rFonts w:eastAsia="Times New Roman"/>
          <w:lang w:eastAsia="pl-PL"/>
        </w:rPr>
        <w:t xml:space="preserve">Wykonawcy i/lub Podwykonawcy </w:t>
      </w:r>
      <w:r w:rsidRPr="00F2037B">
        <w:rPr>
          <w:rFonts w:eastAsia="Times New Roman"/>
          <w:lang w:eastAsia="pl-PL"/>
        </w:rPr>
        <w:t>ma obowiązek stałej obecności w</w:t>
      </w:r>
      <w:r w:rsidR="00CE64AC" w:rsidRPr="00F2037B">
        <w:rPr>
          <w:rFonts w:eastAsia="Times New Roman"/>
          <w:lang w:eastAsia="pl-PL"/>
        </w:rPr>
        <w:t> </w:t>
      </w:r>
      <w:r w:rsidRPr="00F2037B">
        <w:rPr>
          <w:rFonts w:eastAsia="Times New Roman"/>
          <w:lang w:eastAsia="pl-PL"/>
        </w:rPr>
        <w:t>miejscu wykonywania robót.</w:t>
      </w:r>
    </w:p>
    <w:p w14:paraId="1360ECDB" w14:textId="7131037E" w:rsidR="00F33621" w:rsidRPr="00044697" w:rsidRDefault="00F33621" w:rsidP="001D59DD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044697">
        <w:rPr>
          <w:rFonts w:eastAsia="Times New Roman"/>
          <w:lang w:eastAsia="pl-PL"/>
        </w:rPr>
        <w:t xml:space="preserve">W przypadku konieczności opuszczenia nadzoru wykonywania robót, </w:t>
      </w:r>
      <w:r w:rsidR="0038770F" w:rsidRPr="00044697">
        <w:rPr>
          <w:rFonts w:eastAsia="Times New Roman"/>
          <w:lang w:eastAsia="pl-PL"/>
        </w:rPr>
        <w:t xml:space="preserve">Wykonawca i/lub Podwykonawca </w:t>
      </w:r>
      <w:r w:rsidRPr="00044697">
        <w:rPr>
          <w:rFonts w:eastAsia="Times New Roman"/>
          <w:lang w:eastAsia="pl-PL"/>
        </w:rPr>
        <w:t xml:space="preserve">musi zapewnić swojego zastępcę i poinformować </w:t>
      </w:r>
      <w:r w:rsidR="00CE64AC" w:rsidRPr="00044697">
        <w:rPr>
          <w:rFonts w:eastAsia="Times New Roman"/>
          <w:lang w:eastAsia="pl-PL"/>
        </w:rPr>
        <w:t xml:space="preserve">pisemnie </w:t>
      </w:r>
      <w:r w:rsidRPr="00044697">
        <w:rPr>
          <w:rFonts w:eastAsia="Times New Roman"/>
          <w:lang w:eastAsia="pl-PL"/>
        </w:rPr>
        <w:t xml:space="preserve">o tym </w:t>
      </w:r>
      <w:r w:rsidR="003E1245" w:rsidRPr="00044697">
        <w:rPr>
          <w:rFonts w:eastAsia="Times New Roman"/>
          <w:lang w:eastAsia="pl-PL"/>
        </w:rPr>
        <w:t xml:space="preserve">wyznaczonego do kontaktu pracownika ORLEN OIL (pozycja nr </w:t>
      </w:r>
      <w:r w:rsidR="00044697" w:rsidRPr="00044697">
        <w:rPr>
          <w:rFonts w:eastAsia="Times New Roman"/>
          <w:lang w:eastAsia="pl-PL"/>
        </w:rPr>
        <w:t>6</w:t>
      </w:r>
      <w:r w:rsidR="003E1245" w:rsidRPr="00044697">
        <w:rPr>
          <w:rFonts w:eastAsia="Times New Roman"/>
          <w:lang w:eastAsia="pl-PL"/>
        </w:rPr>
        <w:t xml:space="preserve"> w Załączniku nr 7 lub 8 do PB-BH-OO-107)</w:t>
      </w:r>
      <w:r w:rsidRPr="00044697">
        <w:rPr>
          <w:rFonts w:eastAsia="Times New Roman"/>
          <w:lang w:eastAsia="pl-PL"/>
        </w:rPr>
        <w:t>.</w:t>
      </w:r>
    </w:p>
    <w:p w14:paraId="086B43E3" w14:textId="77777777" w:rsidR="00F33621" w:rsidRPr="00044697" w:rsidRDefault="0038770F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044697">
        <w:rPr>
          <w:rFonts w:eastAsia="Times New Roman"/>
          <w:lang w:eastAsia="pl-PL"/>
        </w:rPr>
        <w:t xml:space="preserve">Wykonawca i/lub Podwykonawca </w:t>
      </w:r>
      <w:r w:rsidR="00F33621" w:rsidRPr="00044697">
        <w:rPr>
          <w:rFonts w:eastAsia="Times New Roman"/>
          <w:lang w:eastAsia="pl-PL"/>
        </w:rPr>
        <w:t>ma obowiązek prowadzić instruktaże stanowiskowe dla swoich pracowników:</w:t>
      </w:r>
    </w:p>
    <w:p w14:paraId="16180308" w14:textId="77777777" w:rsidR="00F33621" w:rsidRPr="00044697" w:rsidRDefault="00F33621" w:rsidP="00093F57">
      <w:pPr>
        <w:numPr>
          <w:ilvl w:val="0"/>
          <w:numId w:val="9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044697">
        <w:rPr>
          <w:rFonts w:eastAsia="Times New Roman"/>
          <w:lang w:eastAsia="pl-PL"/>
        </w:rPr>
        <w:t xml:space="preserve">instruktaż musi być dopasowany tematycznie do prowadzonych robót, wykorzystywanych maszyn, urządzeń i wyposażenia technicznego, </w:t>
      </w:r>
    </w:p>
    <w:p w14:paraId="3238F9C9" w14:textId="77777777" w:rsidR="00F33621" w:rsidRPr="00044697" w:rsidRDefault="00F33621" w:rsidP="00093F57">
      <w:pPr>
        <w:numPr>
          <w:ilvl w:val="0"/>
          <w:numId w:val="9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044697">
        <w:rPr>
          <w:rFonts w:eastAsia="Times New Roman"/>
          <w:lang w:eastAsia="pl-PL"/>
        </w:rPr>
        <w:t>osoba prowadząca instruktaż musi posiadać niezbędne kwalifikacje, doświadczenie zawodowe.</w:t>
      </w:r>
    </w:p>
    <w:p w14:paraId="4ED3707B" w14:textId="77777777" w:rsidR="00F33621" w:rsidRPr="00044697" w:rsidRDefault="0038770F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044697">
        <w:rPr>
          <w:rFonts w:eastAsia="Times New Roman"/>
          <w:lang w:eastAsia="pl-PL"/>
        </w:rPr>
        <w:t xml:space="preserve">Wykonawca i/lub Podwykonawca </w:t>
      </w:r>
      <w:r w:rsidR="00F33621" w:rsidRPr="00044697">
        <w:rPr>
          <w:rFonts w:eastAsia="Times New Roman"/>
          <w:lang w:eastAsia="pl-PL"/>
        </w:rPr>
        <w:t>musi zapewnić swoim pracownikom:</w:t>
      </w:r>
    </w:p>
    <w:p w14:paraId="208EFE12" w14:textId="77777777" w:rsidR="00F33621" w:rsidRPr="00044697" w:rsidRDefault="00F33621" w:rsidP="00093F57">
      <w:pPr>
        <w:numPr>
          <w:ilvl w:val="0"/>
          <w:numId w:val="9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044697">
        <w:rPr>
          <w:rFonts w:eastAsia="Times New Roman"/>
          <w:lang w:eastAsia="pl-PL"/>
        </w:rPr>
        <w:t>odzież i obuwie robocze oraz środki ochrony indywidualnej zgodnie z wymaganiami przepisów prawa i polskich norm,</w:t>
      </w:r>
    </w:p>
    <w:p w14:paraId="28B5B4C8" w14:textId="77777777" w:rsidR="00F33621" w:rsidRPr="00044697" w:rsidRDefault="00F33621" w:rsidP="00093F57">
      <w:pPr>
        <w:numPr>
          <w:ilvl w:val="0"/>
          <w:numId w:val="9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044697">
        <w:rPr>
          <w:rFonts w:eastAsia="Times New Roman"/>
          <w:lang w:eastAsia="pl-PL"/>
        </w:rPr>
        <w:t>środki wymienione wyżej muszą być dostosowane do zagroż</w:t>
      </w:r>
      <w:r w:rsidR="00CE64AC" w:rsidRPr="00044697">
        <w:rPr>
          <w:rFonts w:eastAsia="Times New Roman"/>
          <w:lang w:eastAsia="pl-PL"/>
        </w:rPr>
        <w:t xml:space="preserve">eń wynikających z oceny ryzyka </w:t>
      </w:r>
      <w:r w:rsidRPr="00044697">
        <w:rPr>
          <w:rFonts w:eastAsia="Times New Roman"/>
          <w:lang w:eastAsia="pl-PL"/>
        </w:rPr>
        <w:t xml:space="preserve">dla wykonywanych prac </w:t>
      </w:r>
      <w:r w:rsidR="0038770F" w:rsidRPr="00044697">
        <w:rPr>
          <w:rFonts w:eastAsia="Times New Roman"/>
          <w:lang w:eastAsia="pl-PL"/>
        </w:rPr>
        <w:t xml:space="preserve">serwisowych, </w:t>
      </w:r>
      <w:r w:rsidRPr="00044697">
        <w:rPr>
          <w:rFonts w:eastAsia="Times New Roman"/>
          <w:lang w:eastAsia="pl-PL"/>
        </w:rPr>
        <w:t>inwestycyjnych/remontowych,</w:t>
      </w:r>
    </w:p>
    <w:p w14:paraId="5DE537FE" w14:textId="77777777" w:rsidR="00F33621" w:rsidRPr="00044697" w:rsidRDefault="00F33621" w:rsidP="00093F57">
      <w:pPr>
        <w:numPr>
          <w:ilvl w:val="0"/>
          <w:numId w:val="9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044697">
        <w:rPr>
          <w:rFonts w:eastAsia="Times New Roman"/>
          <w:lang w:eastAsia="pl-PL"/>
        </w:rPr>
        <w:t xml:space="preserve">niezbędny instruktaż w zakresie stosowania, przechowywania i konserwacji środków ochrony indywidualnej. </w:t>
      </w:r>
    </w:p>
    <w:p w14:paraId="3DA1F539" w14:textId="77777777" w:rsidR="00F33621" w:rsidRPr="00F2037B" w:rsidRDefault="0038770F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 xml:space="preserve">Wykonawca i/lub Podwykonawca </w:t>
      </w:r>
      <w:r w:rsidR="00F33621" w:rsidRPr="00F2037B">
        <w:rPr>
          <w:rFonts w:eastAsia="Times New Roman"/>
          <w:lang w:eastAsia="pl-PL"/>
        </w:rPr>
        <w:t>musi zapewnić:</w:t>
      </w:r>
    </w:p>
    <w:p w14:paraId="09495F68" w14:textId="77777777" w:rsidR="00F33621" w:rsidRPr="00CE64AC" w:rsidRDefault="00F33621" w:rsidP="00093F57">
      <w:pPr>
        <w:numPr>
          <w:ilvl w:val="0"/>
          <w:numId w:val="9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CE64AC">
        <w:rPr>
          <w:rFonts w:eastAsia="Times New Roman"/>
          <w:lang w:eastAsia="pl-PL"/>
        </w:rPr>
        <w:t xml:space="preserve">pracowników z wymaganymi kwalifikacjami do obsługi maszyn i urządzeń zgodnie z przepisami prawa, </w:t>
      </w:r>
    </w:p>
    <w:p w14:paraId="5EDDC822" w14:textId="77777777" w:rsidR="00F33621" w:rsidRPr="00CE64AC" w:rsidRDefault="00F33621" w:rsidP="00093F57">
      <w:pPr>
        <w:numPr>
          <w:ilvl w:val="0"/>
          <w:numId w:val="9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CE64AC">
        <w:rPr>
          <w:rFonts w:eastAsia="Times New Roman"/>
          <w:lang w:eastAsia="pl-PL"/>
        </w:rPr>
        <w:t>maszyny, urządzenia i narzędzia zgodne z wymaganiami przepisów i zasad BHP</w:t>
      </w:r>
      <w:r w:rsidR="00622132">
        <w:rPr>
          <w:rFonts w:eastAsia="Times New Roman"/>
          <w:lang w:eastAsia="pl-PL"/>
        </w:rPr>
        <w:t xml:space="preserve"> (</w:t>
      </w:r>
      <w:r w:rsidR="00622132" w:rsidRPr="00622132">
        <w:rPr>
          <w:rFonts w:eastAsia="Times New Roman"/>
          <w:lang w:eastAsia="pl-PL"/>
        </w:rPr>
        <w:t>m.in. zgodnie                              z wymaganiami Urzędu Dozoru Technicznego</w:t>
      </w:r>
      <w:r w:rsidR="00622132">
        <w:rPr>
          <w:rFonts w:eastAsia="Times New Roman"/>
          <w:lang w:eastAsia="pl-PL"/>
        </w:rPr>
        <w:t>)</w:t>
      </w:r>
      <w:r w:rsidRPr="00CE64AC">
        <w:rPr>
          <w:rFonts w:eastAsia="Times New Roman"/>
          <w:lang w:eastAsia="pl-PL"/>
        </w:rPr>
        <w:t>.</w:t>
      </w:r>
    </w:p>
    <w:p w14:paraId="7D53B8C2" w14:textId="2E4F3320" w:rsidR="00F33621" w:rsidRPr="00F2037B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 xml:space="preserve">W przypadku prowadzenia prac pożarowo niebezpiecznych </w:t>
      </w:r>
      <w:r w:rsidR="0038770F" w:rsidRPr="00F2037B">
        <w:rPr>
          <w:rFonts w:eastAsia="Times New Roman"/>
          <w:lang w:eastAsia="pl-PL"/>
        </w:rPr>
        <w:t xml:space="preserve">Wykonawca i/lub Podwykonawca </w:t>
      </w:r>
      <w:r w:rsidRPr="00F2037B">
        <w:rPr>
          <w:rFonts w:eastAsia="Times New Roman"/>
          <w:lang w:eastAsia="pl-PL"/>
        </w:rPr>
        <w:t>musi zapewnić w</w:t>
      </w:r>
      <w:r w:rsidR="00CE64AC" w:rsidRPr="00F2037B">
        <w:rPr>
          <w:rFonts w:eastAsia="Times New Roman"/>
          <w:lang w:eastAsia="pl-PL"/>
        </w:rPr>
        <w:t> </w:t>
      </w:r>
      <w:r w:rsidRPr="00F2037B">
        <w:rPr>
          <w:rFonts w:eastAsia="Times New Roman"/>
          <w:lang w:eastAsia="pl-PL"/>
        </w:rPr>
        <w:t xml:space="preserve">miejscu prowadzenia prac i działań przenośny sprzęt gaśniczy </w:t>
      </w:r>
      <w:r w:rsidR="000851CC">
        <w:rPr>
          <w:rFonts w:eastAsia="Times New Roman"/>
          <w:lang w:eastAsia="pl-PL"/>
        </w:rPr>
        <w:t>dostosowany</w:t>
      </w:r>
      <w:r w:rsidRPr="00F2037B">
        <w:rPr>
          <w:rFonts w:eastAsia="Times New Roman"/>
          <w:lang w:eastAsia="pl-PL"/>
        </w:rPr>
        <w:t xml:space="preserve"> do zagrożeń</w:t>
      </w:r>
      <w:r w:rsidR="00622132" w:rsidRPr="00F2037B">
        <w:rPr>
          <w:rFonts w:eastAsia="Times New Roman"/>
          <w:lang w:eastAsia="pl-PL"/>
        </w:rPr>
        <w:t xml:space="preserve"> i postępować zgodnie z z</w:t>
      </w:r>
      <w:r w:rsidR="00622132" w:rsidRPr="00F2037B">
        <w:rPr>
          <w:rFonts w:cs="Calibri"/>
        </w:rPr>
        <w:t>ezwoleniem na prace niebezpieczne</w:t>
      </w:r>
      <w:r w:rsidRPr="00F2037B">
        <w:rPr>
          <w:rFonts w:eastAsia="Times New Roman"/>
          <w:lang w:eastAsia="pl-PL"/>
        </w:rPr>
        <w:t>.</w:t>
      </w:r>
    </w:p>
    <w:p w14:paraId="0FE3E6B6" w14:textId="77777777" w:rsidR="00622132" w:rsidRPr="00F2037B" w:rsidRDefault="00622132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 xml:space="preserve">W przypadku </w:t>
      </w:r>
      <w:r w:rsidRPr="00F2037B">
        <w:rPr>
          <w:rFonts w:cs="Calibri"/>
        </w:rPr>
        <w:t xml:space="preserve">budowy i rozbiórki rusztowań </w:t>
      </w:r>
      <w:r w:rsidRPr="00F2037B">
        <w:rPr>
          <w:rFonts w:eastAsia="Times New Roman"/>
          <w:lang w:eastAsia="pl-PL"/>
        </w:rPr>
        <w:t xml:space="preserve">Wykonawca i/lub Podwykonawca </w:t>
      </w:r>
      <w:r w:rsidRPr="00F2037B">
        <w:rPr>
          <w:rFonts w:cs="Calibri"/>
        </w:rPr>
        <w:t>musi zapewnić pracowników posiadających stosowne uprawnienia do budowy, rozbiórki oraz odbioru rusztowań do eksploatacji.</w:t>
      </w:r>
    </w:p>
    <w:p w14:paraId="35168DE3" w14:textId="77777777" w:rsidR="00F33621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>Przed przystąpieniem</w:t>
      </w:r>
      <w:r w:rsidR="000F0F78">
        <w:rPr>
          <w:rFonts w:eastAsia="Times New Roman"/>
          <w:lang w:eastAsia="pl-PL"/>
        </w:rPr>
        <w:t xml:space="preserve"> - a jeśli to konieczne także podczas trwania prac -</w:t>
      </w:r>
      <w:r w:rsidRPr="00F2037B">
        <w:rPr>
          <w:rFonts w:eastAsia="Times New Roman"/>
          <w:lang w:eastAsia="pl-PL"/>
        </w:rPr>
        <w:t xml:space="preserve"> </w:t>
      </w:r>
      <w:r w:rsidR="0038770F" w:rsidRPr="00F2037B">
        <w:rPr>
          <w:rFonts w:eastAsia="Times New Roman"/>
          <w:lang w:eastAsia="pl-PL"/>
        </w:rPr>
        <w:t xml:space="preserve">Wykonawca i/lub Podwykonawca </w:t>
      </w:r>
      <w:r w:rsidR="00F2037B">
        <w:rPr>
          <w:rFonts w:eastAsia="Times New Roman"/>
          <w:lang w:eastAsia="pl-PL"/>
        </w:rPr>
        <w:t>do prowadzenia prac i działań w </w:t>
      </w:r>
      <w:r w:rsidRPr="00F2037B">
        <w:rPr>
          <w:rFonts w:eastAsia="Times New Roman"/>
          <w:lang w:eastAsia="pl-PL"/>
        </w:rPr>
        <w:t>zbiornikach zamkniętych ORLEN OIL dokonuje pomiarów zawartości tlenu i substancji</w:t>
      </w:r>
      <w:r w:rsidRPr="00CE64AC">
        <w:rPr>
          <w:rFonts w:eastAsia="Times New Roman"/>
          <w:lang w:eastAsia="pl-PL"/>
        </w:rPr>
        <w:t xml:space="preserve"> chemicznych. Zabronione jest wykonywanie prac w zbiornikach zamkniętych bez wcześniejszego dokonania ww</w:t>
      </w:r>
      <w:r w:rsidR="00CE64AC">
        <w:rPr>
          <w:rFonts w:eastAsia="Times New Roman"/>
          <w:lang w:eastAsia="pl-PL"/>
        </w:rPr>
        <w:t>.</w:t>
      </w:r>
      <w:r w:rsidRPr="00CE64AC">
        <w:rPr>
          <w:rFonts w:eastAsia="Times New Roman"/>
          <w:lang w:eastAsia="pl-PL"/>
        </w:rPr>
        <w:t xml:space="preserve"> pomiarów.</w:t>
      </w:r>
    </w:p>
    <w:p w14:paraId="3D4E1907" w14:textId="77777777" w:rsidR="00DD097C" w:rsidRPr="00CE64AC" w:rsidRDefault="00DD097C" w:rsidP="00CE64AC">
      <w:pPr>
        <w:spacing w:after="0" w:line="240" w:lineRule="auto"/>
        <w:ind w:left="284"/>
        <w:jc w:val="both"/>
        <w:rPr>
          <w:rFonts w:eastAsia="Times New Roman"/>
          <w:lang w:eastAsia="pl-PL"/>
        </w:rPr>
      </w:pPr>
    </w:p>
    <w:p w14:paraId="7822FA08" w14:textId="14A41ACE" w:rsidR="00F33621" w:rsidRPr="00077F81" w:rsidRDefault="00F33621" w:rsidP="00CE64AC">
      <w:pPr>
        <w:numPr>
          <w:ilvl w:val="0"/>
          <w:numId w:val="2"/>
        </w:numPr>
        <w:spacing w:after="0" w:line="240" w:lineRule="auto"/>
        <w:jc w:val="both"/>
        <w:rPr>
          <w:rFonts w:eastAsia="Times New Roman"/>
          <w:b/>
          <w:sz w:val="24"/>
          <w:szCs w:val="24"/>
          <w:lang w:eastAsia="pl-PL"/>
        </w:rPr>
      </w:pPr>
      <w:r w:rsidRPr="00077F81">
        <w:rPr>
          <w:rFonts w:eastAsia="Times New Roman"/>
          <w:b/>
          <w:sz w:val="24"/>
          <w:szCs w:val="24"/>
          <w:lang w:eastAsia="pl-PL"/>
        </w:rPr>
        <w:t xml:space="preserve">WYMAGANE DOKUMENTY OD </w:t>
      </w:r>
      <w:r w:rsidR="00DB4B71" w:rsidRPr="00077F81">
        <w:rPr>
          <w:rFonts w:eastAsia="Times New Roman"/>
          <w:b/>
          <w:sz w:val="24"/>
          <w:szCs w:val="24"/>
          <w:lang w:eastAsia="pl-PL"/>
        </w:rPr>
        <w:t>WYKONAWCY/</w:t>
      </w:r>
      <w:r w:rsidRPr="00077F81">
        <w:rPr>
          <w:rFonts w:eastAsia="Times New Roman"/>
          <w:b/>
          <w:sz w:val="24"/>
          <w:szCs w:val="24"/>
          <w:lang w:eastAsia="pl-PL"/>
        </w:rPr>
        <w:t xml:space="preserve">PODWYKONAWCY </w:t>
      </w:r>
    </w:p>
    <w:p w14:paraId="70DEF299" w14:textId="2E358956" w:rsidR="00F33621" w:rsidRPr="00CE64AC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CE64AC">
        <w:rPr>
          <w:rFonts w:eastAsia="Times New Roman"/>
          <w:lang w:eastAsia="pl-PL"/>
        </w:rPr>
        <w:t>Aktualne szkolenia BHP</w:t>
      </w:r>
      <w:r w:rsidR="00CD27D3">
        <w:rPr>
          <w:rFonts w:eastAsia="Times New Roman"/>
          <w:lang w:eastAsia="pl-PL"/>
        </w:rPr>
        <w:t xml:space="preserve"> (</w:t>
      </w:r>
      <w:r w:rsidR="00CD27D3" w:rsidRPr="00CE64AC">
        <w:rPr>
          <w:rFonts w:eastAsia="Times New Roman"/>
          <w:lang w:eastAsia="pl-PL"/>
        </w:rPr>
        <w:t>wstępne lub okresowe</w:t>
      </w:r>
      <w:r w:rsidR="00CD27D3">
        <w:rPr>
          <w:rFonts w:eastAsia="Times New Roman"/>
          <w:lang w:eastAsia="pl-PL"/>
        </w:rPr>
        <w:t>)</w:t>
      </w:r>
      <w:r w:rsidRPr="00CE64AC">
        <w:rPr>
          <w:rFonts w:eastAsia="Times New Roman"/>
          <w:lang w:eastAsia="pl-PL"/>
        </w:rPr>
        <w:t xml:space="preserve"> wszystkich pracowników</w:t>
      </w:r>
      <w:r w:rsidR="00AD3107" w:rsidRPr="00CE64AC">
        <w:rPr>
          <w:rFonts w:eastAsia="Times New Roman"/>
          <w:lang w:eastAsia="pl-PL"/>
        </w:rPr>
        <w:t xml:space="preserve"> wykonujących prace na terenie ORLEN OIL</w:t>
      </w:r>
      <w:r w:rsidR="00CD27D3">
        <w:rPr>
          <w:rFonts w:eastAsia="Times New Roman"/>
          <w:lang w:eastAsia="pl-PL"/>
        </w:rPr>
        <w:t>.</w:t>
      </w:r>
    </w:p>
    <w:p w14:paraId="340DD4CA" w14:textId="050217AA" w:rsidR="00F33621" w:rsidRPr="00CE64AC" w:rsidRDefault="00B61C2F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lastRenderedPageBreak/>
        <w:t xml:space="preserve">Oświadczenie Pracodawcy o posiadaniu przez pracowników delegowanych do wykonania usługi na terenie ORLEN OIL ważnych </w:t>
      </w:r>
      <w:r w:rsidR="00CD27D3">
        <w:rPr>
          <w:rFonts w:eastAsia="Times New Roman"/>
          <w:lang w:eastAsia="pl-PL"/>
        </w:rPr>
        <w:t>orzeczeń lekarskich</w:t>
      </w:r>
      <w:r w:rsidR="00F33621" w:rsidRPr="00CE64AC">
        <w:rPr>
          <w:rFonts w:eastAsia="Times New Roman"/>
          <w:lang w:eastAsia="pl-PL"/>
        </w:rPr>
        <w:t xml:space="preserve"> o</w:t>
      </w:r>
      <w:r>
        <w:rPr>
          <w:rFonts w:eastAsia="Times New Roman"/>
          <w:lang w:eastAsia="pl-PL"/>
        </w:rPr>
        <w:t>raz</w:t>
      </w:r>
      <w:r w:rsidR="00F33621" w:rsidRPr="00CE64AC">
        <w:rPr>
          <w:rFonts w:eastAsia="Times New Roman"/>
          <w:lang w:eastAsia="pl-PL"/>
        </w:rPr>
        <w:t xml:space="preserve"> braku przeciwskazań</w:t>
      </w:r>
      <w:r>
        <w:rPr>
          <w:rFonts w:eastAsia="Times New Roman"/>
          <w:lang w:eastAsia="pl-PL"/>
        </w:rPr>
        <w:t xml:space="preserve"> zdrowotnych </w:t>
      </w:r>
      <w:r w:rsidR="00F33621" w:rsidRPr="00CE64AC">
        <w:rPr>
          <w:rFonts w:eastAsia="Times New Roman"/>
          <w:lang w:eastAsia="pl-PL"/>
        </w:rPr>
        <w:t xml:space="preserve">do </w:t>
      </w:r>
      <w:r>
        <w:rPr>
          <w:rFonts w:eastAsia="Times New Roman"/>
          <w:lang w:eastAsia="pl-PL"/>
        </w:rPr>
        <w:t>wykonywania prac z zakresu zleconej usługi.</w:t>
      </w:r>
    </w:p>
    <w:p w14:paraId="11A910F1" w14:textId="77777777" w:rsidR="00CE64AC" w:rsidRPr="00E216DE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E216DE">
        <w:rPr>
          <w:rFonts w:eastAsia="Times New Roman"/>
          <w:lang w:eastAsia="pl-PL"/>
        </w:rPr>
        <w:t>Potwierdzenia wymaganych kwalifikacji i uprawnień do wykonywania określonych robót specjalistycznych, obsługi sprzętu, kierowania pojazdami lub maszynami.</w:t>
      </w:r>
    </w:p>
    <w:p w14:paraId="0CA42CF1" w14:textId="77777777" w:rsidR="00556E4C" w:rsidRDefault="00AD3107" w:rsidP="00556E4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E216DE">
        <w:rPr>
          <w:rFonts w:eastAsia="Times New Roman"/>
          <w:lang w:eastAsia="pl-PL"/>
        </w:rPr>
        <w:t xml:space="preserve">Instrukcję Bezpiecznego Wykonywania Robót (IBWR) </w:t>
      </w:r>
      <w:r w:rsidR="00B61C2F" w:rsidRPr="00E216DE">
        <w:rPr>
          <w:rFonts w:eastAsia="Times New Roman"/>
          <w:lang w:eastAsia="pl-PL"/>
        </w:rPr>
        <w:t xml:space="preserve">dla prac remontowych i budowlanych </w:t>
      </w:r>
      <w:r w:rsidRPr="00E216DE">
        <w:rPr>
          <w:rFonts w:eastAsia="Times New Roman"/>
          <w:lang w:eastAsia="pl-PL"/>
        </w:rPr>
        <w:t>lub Plan Bezpieczeństwa i Ochrony Zdrowia (BIOZ)</w:t>
      </w:r>
      <w:r w:rsidR="00F33621" w:rsidRPr="00E216DE">
        <w:rPr>
          <w:rFonts w:eastAsia="Times New Roman"/>
          <w:lang w:eastAsia="pl-PL"/>
        </w:rPr>
        <w:t xml:space="preserve"> </w:t>
      </w:r>
      <w:r w:rsidR="00B61C2F" w:rsidRPr="00E216DE">
        <w:rPr>
          <w:rFonts w:eastAsia="Times New Roman"/>
          <w:lang w:eastAsia="pl-PL"/>
        </w:rPr>
        <w:t>dla prac wymagających pozwolenia na budowę.</w:t>
      </w:r>
      <w:r w:rsidR="003A4693">
        <w:rPr>
          <w:rFonts w:eastAsia="Times New Roman"/>
          <w:lang w:eastAsia="pl-PL"/>
        </w:rPr>
        <w:t xml:space="preserve"> </w:t>
      </w:r>
      <w:r w:rsidR="003A4693">
        <w:rPr>
          <w:rFonts w:cs="Calibri"/>
        </w:rPr>
        <w:t>Aktualny wzór IBWR wykonawca pozyskuje od wskazanego do kontaktu pracownika ORLEN OIL lub Służby BHP.</w:t>
      </w:r>
    </w:p>
    <w:p w14:paraId="5C0C5C4E" w14:textId="0A44CE1F" w:rsidR="00F07F8C" w:rsidRPr="00556E4C" w:rsidRDefault="00F07F8C" w:rsidP="00556E4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556E4C">
        <w:rPr>
          <w:rFonts w:cs="Arial"/>
        </w:rPr>
        <w:t>Minimalny zakres IBWR:</w:t>
      </w:r>
    </w:p>
    <w:p w14:paraId="613E023D" w14:textId="4F658D43" w:rsidR="00F07F8C" w:rsidRPr="0018388A" w:rsidRDefault="00F07F8C" w:rsidP="00556E4C">
      <w:pPr>
        <w:numPr>
          <w:ilvl w:val="0"/>
          <w:numId w:val="12"/>
        </w:numPr>
        <w:spacing w:after="0" w:line="240" w:lineRule="auto"/>
        <w:ind w:left="851" w:hanging="437"/>
        <w:jc w:val="both"/>
        <w:rPr>
          <w:rFonts w:cs="Arial"/>
        </w:rPr>
      </w:pPr>
      <w:r w:rsidRPr="0018388A">
        <w:rPr>
          <w:rFonts w:cs="Arial"/>
        </w:rPr>
        <w:t>Informacja na temat planowanych prac,</w:t>
      </w:r>
      <w:r w:rsidR="0006794F" w:rsidRPr="0018388A">
        <w:rPr>
          <w:rFonts w:cs="Arial"/>
        </w:rPr>
        <w:t xml:space="preserve"> w tym opis</w:t>
      </w:r>
      <w:r w:rsidR="00B671D2" w:rsidRPr="0018388A">
        <w:rPr>
          <w:rFonts w:cs="Arial"/>
        </w:rPr>
        <w:t xml:space="preserve"> czynności które muszą wykonać P</w:t>
      </w:r>
      <w:r w:rsidR="0006794F" w:rsidRPr="0018388A">
        <w:rPr>
          <w:rFonts w:cs="Arial"/>
        </w:rPr>
        <w:t xml:space="preserve">racownicy i </w:t>
      </w:r>
      <w:r w:rsidR="00241DF3">
        <w:rPr>
          <w:rFonts w:cs="Arial"/>
        </w:rPr>
        <w:t>n</w:t>
      </w:r>
      <w:r w:rsidR="00B671D2" w:rsidRPr="0018388A">
        <w:rPr>
          <w:rFonts w:cs="Arial"/>
        </w:rPr>
        <w:t>adzór</w:t>
      </w:r>
      <w:r w:rsidR="0006794F" w:rsidRPr="0018388A">
        <w:rPr>
          <w:rFonts w:cs="Arial"/>
        </w:rPr>
        <w:t xml:space="preserve"> przed wykonywaniem prac, w trakcie wykonywania prac</w:t>
      </w:r>
      <w:r w:rsidR="00B671D2" w:rsidRPr="0018388A">
        <w:rPr>
          <w:rFonts w:cs="Arial"/>
        </w:rPr>
        <w:t xml:space="preserve"> oraz</w:t>
      </w:r>
      <w:r w:rsidR="0006794F" w:rsidRPr="0018388A">
        <w:rPr>
          <w:rFonts w:cs="Arial"/>
        </w:rPr>
        <w:t xml:space="preserve"> czynności po zakończeniu pracy</w:t>
      </w:r>
      <w:r w:rsidR="00241DF3">
        <w:rPr>
          <w:rFonts w:cs="Arial"/>
        </w:rPr>
        <w:t>;</w:t>
      </w:r>
    </w:p>
    <w:p w14:paraId="22E8B933" w14:textId="5DDFDF0D" w:rsidR="00F07F8C" w:rsidRPr="0018388A" w:rsidRDefault="00F07F8C" w:rsidP="00556E4C">
      <w:pPr>
        <w:numPr>
          <w:ilvl w:val="0"/>
          <w:numId w:val="12"/>
        </w:numPr>
        <w:spacing w:after="0" w:line="240" w:lineRule="auto"/>
        <w:ind w:left="851" w:hanging="437"/>
        <w:jc w:val="both"/>
        <w:rPr>
          <w:rFonts w:cs="Arial"/>
        </w:rPr>
      </w:pPr>
      <w:r w:rsidRPr="0018388A">
        <w:rPr>
          <w:rFonts w:cs="Arial"/>
        </w:rPr>
        <w:t>Imiona i nazwiska osób odpowiedzialnych za prace</w:t>
      </w:r>
      <w:r w:rsidR="00241DF3">
        <w:rPr>
          <w:rFonts w:cs="Arial"/>
        </w:rPr>
        <w:t>;</w:t>
      </w:r>
    </w:p>
    <w:p w14:paraId="5515A79A" w14:textId="7FF71030" w:rsidR="00F07F8C" w:rsidRPr="0018388A" w:rsidRDefault="00F07F8C" w:rsidP="00556E4C">
      <w:pPr>
        <w:numPr>
          <w:ilvl w:val="0"/>
          <w:numId w:val="12"/>
        </w:numPr>
        <w:spacing w:after="0" w:line="240" w:lineRule="auto"/>
        <w:ind w:left="851" w:hanging="437"/>
        <w:jc w:val="both"/>
        <w:rPr>
          <w:rFonts w:cs="Arial"/>
        </w:rPr>
      </w:pPr>
      <w:r w:rsidRPr="0018388A">
        <w:rPr>
          <w:rFonts w:cs="Arial"/>
        </w:rPr>
        <w:t>Terminy i miejsce wykonywania prac</w:t>
      </w:r>
      <w:r w:rsidR="00241DF3">
        <w:rPr>
          <w:rFonts w:cs="Arial"/>
        </w:rPr>
        <w:t>;</w:t>
      </w:r>
    </w:p>
    <w:p w14:paraId="3ACBA320" w14:textId="75139877" w:rsidR="00F07F8C" w:rsidRPr="0018388A" w:rsidRDefault="00241DF3" w:rsidP="00556E4C">
      <w:pPr>
        <w:numPr>
          <w:ilvl w:val="0"/>
          <w:numId w:val="12"/>
        </w:numPr>
        <w:spacing w:after="0" w:line="240" w:lineRule="auto"/>
        <w:ind w:left="851" w:hanging="437"/>
        <w:jc w:val="both"/>
        <w:rPr>
          <w:rFonts w:cs="Arial"/>
        </w:rPr>
      </w:pPr>
      <w:r>
        <w:rPr>
          <w:rFonts w:cs="Arial"/>
        </w:rPr>
        <w:t>Wykaz</w:t>
      </w:r>
      <w:r w:rsidR="00F07F8C" w:rsidRPr="0018388A">
        <w:rPr>
          <w:rFonts w:cs="Arial"/>
        </w:rPr>
        <w:t xml:space="preserve"> pracowników zatrudnionych przy realizacji pracy</w:t>
      </w:r>
      <w:r>
        <w:rPr>
          <w:rFonts w:cs="Arial"/>
        </w:rPr>
        <w:t>;</w:t>
      </w:r>
    </w:p>
    <w:p w14:paraId="313DD6D8" w14:textId="7CB804D0" w:rsidR="00F07F8C" w:rsidRPr="0018388A" w:rsidRDefault="00F07F8C" w:rsidP="00556E4C">
      <w:pPr>
        <w:numPr>
          <w:ilvl w:val="0"/>
          <w:numId w:val="12"/>
        </w:numPr>
        <w:spacing w:after="0" w:line="240" w:lineRule="auto"/>
        <w:ind w:left="851" w:hanging="437"/>
        <w:jc w:val="both"/>
        <w:rPr>
          <w:rFonts w:cs="Arial"/>
        </w:rPr>
      </w:pPr>
      <w:r w:rsidRPr="0018388A">
        <w:rPr>
          <w:rFonts w:cs="Arial"/>
        </w:rPr>
        <w:t xml:space="preserve">Analiza </w:t>
      </w:r>
      <w:r w:rsidR="00241DF3">
        <w:rPr>
          <w:rFonts w:cs="Arial"/>
        </w:rPr>
        <w:t>B</w:t>
      </w:r>
      <w:r w:rsidRPr="0018388A">
        <w:rPr>
          <w:rFonts w:cs="Arial"/>
        </w:rPr>
        <w:t xml:space="preserve">ezpieczeństwa </w:t>
      </w:r>
      <w:r w:rsidR="00241DF3">
        <w:rPr>
          <w:rFonts w:cs="Arial"/>
        </w:rPr>
        <w:t>Z</w:t>
      </w:r>
      <w:r w:rsidRPr="0018388A">
        <w:rPr>
          <w:rFonts w:cs="Arial"/>
        </w:rPr>
        <w:t xml:space="preserve">adania (JSA) dla rodzajów prac, które mają być wykonane. </w:t>
      </w:r>
    </w:p>
    <w:p w14:paraId="2C67FC9A" w14:textId="6F04123B" w:rsidR="00F07F8C" w:rsidRPr="0018388A" w:rsidRDefault="006E2B8F" w:rsidP="00241DF3">
      <w:pPr>
        <w:spacing w:after="0" w:line="240" w:lineRule="auto"/>
        <w:ind w:left="851"/>
        <w:jc w:val="both"/>
        <w:rPr>
          <w:rFonts w:cs="Arial"/>
        </w:rPr>
      </w:pPr>
      <w:r>
        <w:rPr>
          <w:rFonts w:cs="Arial"/>
        </w:rPr>
        <w:t xml:space="preserve">JSA </w:t>
      </w:r>
      <w:r w:rsidR="00F07F8C" w:rsidRPr="0018388A">
        <w:rPr>
          <w:rFonts w:cs="Arial"/>
        </w:rPr>
        <w:t xml:space="preserve">należy dokonać z uwzględnieniem planowanej technologii wykonania prac oraz środków zaradczych planowanych do ograniczenia zagrożeń. Opracowanie musi zawierać konkretne rozwiązania techniczne i organizacyjne, jakimi dysponuje </w:t>
      </w:r>
      <w:r>
        <w:rPr>
          <w:rFonts w:cs="Arial"/>
        </w:rPr>
        <w:t>W</w:t>
      </w:r>
      <w:r w:rsidR="00F07F8C" w:rsidRPr="0018388A">
        <w:rPr>
          <w:rFonts w:cs="Arial"/>
        </w:rPr>
        <w:t>ykonawca lub jakie planuje wprowadzić podczas realizacji robót</w:t>
      </w:r>
      <w:r>
        <w:rPr>
          <w:rFonts w:cs="Arial"/>
        </w:rPr>
        <w:t>;</w:t>
      </w:r>
    </w:p>
    <w:p w14:paraId="2C527B82" w14:textId="46F3B922" w:rsidR="00F07F8C" w:rsidRPr="0018388A" w:rsidRDefault="00F07F8C" w:rsidP="00556E4C">
      <w:pPr>
        <w:numPr>
          <w:ilvl w:val="0"/>
          <w:numId w:val="12"/>
        </w:numPr>
        <w:spacing w:after="0" w:line="240" w:lineRule="auto"/>
        <w:ind w:left="851" w:hanging="437"/>
        <w:jc w:val="both"/>
        <w:rPr>
          <w:rFonts w:cs="Arial"/>
        </w:rPr>
      </w:pPr>
      <w:r w:rsidRPr="0018388A">
        <w:rPr>
          <w:rFonts w:cs="Arial"/>
        </w:rPr>
        <w:t>Wpływ prac na otoczenie</w:t>
      </w:r>
      <w:r w:rsidR="006E2B8F">
        <w:rPr>
          <w:rFonts w:cs="Arial"/>
        </w:rPr>
        <w:t>;</w:t>
      </w:r>
    </w:p>
    <w:p w14:paraId="735902B7" w14:textId="4975D1F1" w:rsidR="00F07F8C" w:rsidRPr="0018388A" w:rsidRDefault="00F07F8C" w:rsidP="00556E4C">
      <w:pPr>
        <w:numPr>
          <w:ilvl w:val="0"/>
          <w:numId w:val="12"/>
        </w:numPr>
        <w:spacing w:after="0" w:line="240" w:lineRule="auto"/>
        <w:ind w:left="851" w:hanging="437"/>
        <w:jc w:val="both"/>
        <w:rPr>
          <w:rFonts w:cs="Arial"/>
        </w:rPr>
      </w:pPr>
      <w:r w:rsidRPr="0018388A">
        <w:rPr>
          <w:rFonts w:cs="Arial"/>
        </w:rPr>
        <w:t>Wykaz zagrożeń podczas realizowanych prac</w:t>
      </w:r>
      <w:r w:rsidR="006E2B8F">
        <w:rPr>
          <w:rFonts w:cs="Arial"/>
        </w:rPr>
        <w:t>;</w:t>
      </w:r>
    </w:p>
    <w:p w14:paraId="38CA142D" w14:textId="5A20EDB2" w:rsidR="00F07F8C" w:rsidRPr="0018388A" w:rsidRDefault="00F07F8C" w:rsidP="00556E4C">
      <w:pPr>
        <w:numPr>
          <w:ilvl w:val="0"/>
          <w:numId w:val="12"/>
        </w:numPr>
        <w:spacing w:after="0" w:line="240" w:lineRule="auto"/>
        <w:ind w:left="851" w:hanging="437"/>
        <w:jc w:val="both"/>
        <w:rPr>
          <w:rFonts w:cs="Arial"/>
        </w:rPr>
      </w:pPr>
      <w:r w:rsidRPr="0018388A">
        <w:rPr>
          <w:rFonts w:cs="Arial"/>
        </w:rPr>
        <w:t xml:space="preserve">Ocena ryzyka związanego z realizowanym zadaniem na rzecz ORLEN </w:t>
      </w:r>
      <w:r w:rsidR="0006794F" w:rsidRPr="0018388A">
        <w:rPr>
          <w:rFonts w:cs="Arial"/>
        </w:rPr>
        <w:t>OIL Sp. z o.o.</w:t>
      </w:r>
      <w:r w:rsidR="006E2B8F">
        <w:rPr>
          <w:rFonts w:cs="Arial"/>
        </w:rPr>
        <w:t>;</w:t>
      </w:r>
    </w:p>
    <w:p w14:paraId="3B74D931" w14:textId="3C8B8A87" w:rsidR="00F07F8C" w:rsidRPr="0018388A" w:rsidRDefault="00F07F8C" w:rsidP="00556E4C">
      <w:pPr>
        <w:numPr>
          <w:ilvl w:val="0"/>
          <w:numId w:val="12"/>
        </w:numPr>
        <w:spacing w:after="0" w:line="240" w:lineRule="auto"/>
        <w:ind w:left="851" w:hanging="437"/>
        <w:jc w:val="both"/>
        <w:rPr>
          <w:rFonts w:cs="Arial"/>
        </w:rPr>
      </w:pPr>
      <w:r w:rsidRPr="0018388A">
        <w:rPr>
          <w:rFonts w:cs="Arial"/>
        </w:rPr>
        <w:t xml:space="preserve">Plan postępowania w sytuacjach awaryjnych (w tym wykaz telefonów alarmowych oraz instrukcje na wypadek powstania pożaru i innego miejscowego zagrożenia na terenie </w:t>
      </w:r>
      <w:r w:rsidR="0006794F" w:rsidRPr="0018388A">
        <w:rPr>
          <w:rFonts w:cs="Arial"/>
        </w:rPr>
        <w:t>ORLEN OIL</w:t>
      </w:r>
      <w:r w:rsidR="004C45AC">
        <w:rPr>
          <w:rFonts w:cs="Arial"/>
        </w:rPr>
        <w:t>;</w:t>
      </w:r>
    </w:p>
    <w:p w14:paraId="0CBCF449" w14:textId="504E3DED" w:rsidR="00F07F8C" w:rsidRPr="0018388A" w:rsidRDefault="00F07F8C" w:rsidP="00556E4C">
      <w:pPr>
        <w:numPr>
          <w:ilvl w:val="0"/>
          <w:numId w:val="12"/>
        </w:numPr>
        <w:spacing w:after="0" w:line="240" w:lineRule="auto"/>
        <w:ind w:left="851" w:hanging="437"/>
        <w:jc w:val="both"/>
        <w:rPr>
          <w:rFonts w:cs="Arial"/>
        </w:rPr>
      </w:pPr>
      <w:r w:rsidRPr="0018388A">
        <w:rPr>
          <w:rFonts w:cs="Arial"/>
        </w:rPr>
        <w:t>Wykaz wykorzystywanego sprzętu podczas realizacji prac</w:t>
      </w:r>
    </w:p>
    <w:p w14:paraId="47F452EF" w14:textId="1493200B" w:rsidR="00F07F8C" w:rsidRPr="0018388A" w:rsidRDefault="00F07F8C" w:rsidP="00556E4C">
      <w:pPr>
        <w:numPr>
          <w:ilvl w:val="0"/>
          <w:numId w:val="12"/>
        </w:numPr>
        <w:spacing w:after="0" w:line="240" w:lineRule="auto"/>
        <w:ind w:left="851" w:hanging="437"/>
        <w:jc w:val="both"/>
        <w:rPr>
          <w:rFonts w:cs="Arial"/>
        </w:rPr>
      </w:pPr>
      <w:r w:rsidRPr="0018388A">
        <w:rPr>
          <w:rFonts w:cs="Arial"/>
        </w:rPr>
        <w:t>Wykaz stosowanych substancji i mieszanin chemicznych załączniki: karty charakterystyk substancji niebezpiecznych stosowan</w:t>
      </w:r>
      <w:r w:rsidR="004C45AC">
        <w:rPr>
          <w:rFonts w:cs="Arial"/>
        </w:rPr>
        <w:t>ych</w:t>
      </w:r>
      <w:r w:rsidRPr="0018388A">
        <w:rPr>
          <w:rFonts w:cs="Arial"/>
        </w:rPr>
        <w:t xml:space="preserve"> podczas pracy.</w:t>
      </w:r>
    </w:p>
    <w:p w14:paraId="3954A7C8" w14:textId="440B6290" w:rsidR="004C45AC" w:rsidRPr="00077F81" w:rsidRDefault="004C45AC" w:rsidP="004C45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4C45AC">
        <w:rPr>
          <w:rFonts w:cs="Arial"/>
        </w:rPr>
        <w:t xml:space="preserve">W </w:t>
      </w:r>
      <w:r w:rsidRPr="00077F81">
        <w:rPr>
          <w:rFonts w:cs="Arial"/>
        </w:rPr>
        <w:t>szczególnych sytuacjach (awaria, konieczność szybkiej reakcji itp.) wydający zezwolenie na realizacje prac może zwolnić Wykonawcę</w:t>
      </w:r>
      <w:r w:rsidR="00DB4B71" w:rsidRPr="00077F81">
        <w:rPr>
          <w:rFonts w:cs="Arial"/>
        </w:rPr>
        <w:t>/Podwykonawcę</w:t>
      </w:r>
      <w:r w:rsidRPr="00077F81">
        <w:rPr>
          <w:rFonts w:cs="Arial"/>
        </w:rPr>
        <w:t xml:space="preserve"> z opracowania IBWR.</w:t>
      </w:r>
    </w:p>
    <w:p w14:paraId="5B7880B7" w14:textId="39101725" w:rsidR="00F33621" w:rsidRPr="00077F81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077F81">
        <w:rPr>
          <w:rFonts w:eastAsia="Times New Roman"/>
          <w:lang w:eastAsia="pl-PL"/>
        </w:rPr>
        <w:t>Wykaz osób wyznaczonych i przeszkolonych do udzielania pierwszej pomocy przedlekarskiej.</w:t>
      </w:r>
    </w:p>
    <w:p w14:paraId="1348FF17" w14:textId="77777777" w:rsidR="003B2369" w:rsidRPr="00077F81" w:rsidRDefault="00F22C3A" w:rsidP="003B2369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077F81">
        <w:rPr>
          <w:rFonts w:eastAsia="Times New Roman"/>
          <w:lang w:eastAsia="pl-PL"/>
        </w:rPr>
        <w:t xml:space="preserve">Uzupełniony </w:t>
      </w:r>
      <w:r w:rsidR="00E216DE" w:rsidRPr="00077F81">
        <w:rPr>
          <w:rFonts w:eastAsia="Times New Roman"/>
          <w:lang w:eastAsia="pl-PL"/>
        </w:rPr>
        <w:t>Z</w:t>
      </w:r>
      <w:r w:rsidRPr="00077F81">
        <w:rPr>
          <w:rFonts w:eastAsia="Times New Roman"/>
          <w:lang w:eastAsia="pl-PL"/>
        </w:rPr>
        <w:t xml:space="preserve">ałącznik nr </w:t>
      </w:r>
      <w:r w:rsidR="00EA23FD" w:rsidRPr="00077F81">
        <w:rPr>
          <w:rFonts w:eastAsia="Times New Roman"/>
          <w:lang w:eastAsia="pl-PL"/>
        </w:rPr>
        <w:t>7</w:t>
      </w:r>
      <w:r w:rsidR="001B5160" w:rsidRPr="00077F81">
        <w:rPr>
          <w:rFonts w:eastAsia="Times New Roman"/>
          <w:lang w:eastAsia="pl-PL"/>
        </w:rPr>
        <w:t xml:space="preserve"> Karta szkolenia Wykonawcy/Podwykonawcy (dla prac długoterminowych).</w:t>
      </w:r>
    </w:p>
    <w:p w14:paraId="13AB57D1" w14:textId="77777777" w:rsidR="003B2369" w:rsidRPr="00077F81" w:rsidRDefault="003D5DFB" w:rsidP="003B2369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bookmarkStart w:id="0" w:name="_Hlk168480766"/>
      <w:r w:rsidRPr="00077F81">
        <w:rPr>
          <w:rFonts w:eastAsia="Times New Roman" w:cs="Calibri"/>
          <w:b/>
          <w:color w:val="FF0000"/>
          <w:lang w:eastAsia="pl-PL"/>
        </w:rPr>
        <w:t>UWAGA!</w:t>
      </w:r>
      <w:r w:rsidR="003B2369" w:rsidRPr="00077F81">
        <w:rPr>
          <w:rFonts w:eastAsia="Times New Roman" w:cs="Calibri"/>
          <w:b/>
          <w:color w:val="FF0000"/>
          <w:lang w:eastAsia="pl-PL"/>
        </w:rPr>
        <w:t xml:space="preserve"> </w:t>
      </w:r>
      <w:r w:rsidRPr="00077F81">
        <w:rPr>
          <w:rFonts w:cs="Calibri"/>
          <w:iCs/>
          <w:lang w:val="pl"/>
        </w:rPr>
        <w:t>Wykonawca</w:t>
      </w:r>
      <w:r w:rsidR="003B2369" w:rsidRPr="00077F81">
        <w:rPr>
          <w:rFonts w:cs="Calibri"/>
          <w:iCs/>
          <w:lang w:val="pl"/>
        </w:rPr>
        <w:t>/Pod</w:t>
      </w:r>
      <w:r w:rsidRPr="00077F81">
        <w:rPr>
          <w:rFonts w:cs="Calibri"/>
          <w:iCs/>
          <w:lang w:val="pl"/>
        </w:rPr>
        <w:t xml:space="preserve">wykonawca minimum na 3 dni robocze przed rozpoczęciem zaplanowanych prac przedkłada </w:t>
      </w:r>
      <w:r w:rsidR="003D422F" w:rsidRPr="00077F81">
        <w:rPr>
          <w:rFonts w:cs="Calibri"/>
          <w:iCs/>
          <w:lang w:val="pl"/>
        </w:rPr>
        <w:t xml:space="preserve">dokumentację określoną w </w:t>
      </w:r>
      <w:r w:rsidR="00E216DE" w:rsidRPr="00077F81">
        <w:rPr>
          <w:rFonts w:cs="Calibri"/>
          <w:iCs/>
          <w:lang w:val="pl"/>
        </w:rPr>
        <w:t>pkt</w:t>
      </w:r>
      <w:r w:rsidR="003D422F" w:rsidRPr="00077F81">
        <w:rPr>
          <w:rFonts w:cs="Calibri"/>
          <w:iCs/>
          <w:lang w:val="pl"/>
        </w:rPr>
        <w:t xml:space="preserve"> 3 do zatwierdzenia przez Służbę BHP stosownie do lokalizacji: </w:t>
      </w:r>
    </w:p>
    <w:p w14:paraId="513DB4F8" w14:textId="3D1BC533" w:rsidR="009D77D2" w:rsidRPr="00077F81" w:rsidDel="007A585D" w:rsidRDefault="009D77D2" w:rsidP="00AB266A">
      <w:pPr>
        <w:tabs>
          <w:tab w:val="left" w:pos="993"/>
        </w:tabs>
        <w:spacing w:after="0" w:line="240" w:lineRule="auto"/>
        <w:ind w:left="426"/>
        <w:jc w:val="both"/>
        <w:rPr>
          <w:del w:id="1" w:author="Soczek Janusz (OIL)" w:date="2025-07-15T09:23:00Z"/>
          <w:rFonts w:cs="Calibri"/>
          <w:iCs/>
          <w:lang w:val="pl"/>
        </w:rPr>
      </w:pPr>
      <w:del w:id="2" w:author="Soczek Janusz (OIL)" w:date="2025-07-15T09:23:00Z">
        <w:r w:rsidRPr="00077F81" w:rsidDel="007A585D">
          <w:rPr>
            <w:rFonts w:cs="Calibri"/>
            <w:b/>
            <w:bCs/>
            <w:iCs/>
            <w:lang w:val="pl"/>
          </w:rPr>
          <w:delText xml:space="preserve">Czechowice-Dziedzice: </w:delText>
        </w:r>
        <w:r w:rsidR="007A585D" w:rsidDel="007A585D">
          <w:fldChar w:fldCharType="begin"/>
        </w:r>
        <w:r w:rsidR="007A585D" w:rsidDel="007A585D">
          <w:delInstrText xml:space="preserve"> HYPERLINK "mailto:marek.szendzielorz@orlenoil.pl" </w:delInstrText>
        </w:r>
        <w:r w:rsidR="007A585D" w:rsidDel="007A585D">
          <w:fldChar w:fldCharType="separate"/>
        </w:r>
        <w:r w:rsidRPr="00077F81" w:rsidDel="007A585D">
          <w:rPr>
            <w:rStyle w:val="Hipercze"/>
            <w:rFonts w:cs="Calibri"/>
            <w:iCs/>
            <w:lang w:val="pl"/>
          </w:rPr>
          <w:delText>marek.szendzielorz@orlenoil.pl</w:delText>
        </w:r>
        <w:r w:rsidR="007A585D" w:rsidDel="007A585D">
          <w:rPr>
            <w:rStyle w:val="Hipercze"/>
            <w:rFonts w:cs="Calibri"/>
            <w:iCs/>
            <w:lang w:val="pl"/>
          </w:rPr>
          <w:fldChar w:fldCharType="end"/>
        </w:r>
      </w:del>
    </w:p>
    <w:p w14:paraId="475466F5" w14:textId="77777777" w:rsidR="009D77D2" w:rsidRPr="00077F81" w:rsidRDefault="009D77D2" w:rsidP="00AB266A">
      <w:pPr>
        <w:tabs>
          <w:tab w:val="left" w:pos="993"/>
        </w:tabs>
        <w:spacing w:after="0" w:line="240" w:lineRule="auto"/>
        <w:ind w:left="426"/>
        <w:jc w:val="both"/>
        <w:rPr>
          <w:rFonts w:cs="Calibri"/>
          <w:iCs/>
          <w:lang w:val="pl"/>
        </w:rPr>
      </w:pPr>
      <w:r w:rsidRPr="00077F81">
        <w:rPr>
          <w:rFonts w:cs="Calibri"/>
          <w:b/>
          <w:bCs/>
          <w:iCs/>
          <w:lang w:val="pl"/>
        </w:rPr>
        <w:t>Gdańsk:</w:t>
      </w:r>
      <w:r w:rsidRPr="00077F81">
        <w:rPr>
          <w:rFonts w:cs="Calibri"/>
          <w:iCs/>
          <w:lang w:val="pl"/>
        </w:rPr>
        <w:t xml:space="preserve"> marcin.krasniewski@orlenoil.pl</w:t>
      </w:r>
    </w:p>
    <w:p w14:paraId="0BFEAF2E" w14:textId="77777777" w:rsidR="009D77D2" w:rsidRPr="00077F81" w:rsidRDefault="009D77D2" w:rsidP="00AB266A">
      <w:pPr>
        <w:tabs>
          <w:tab w:val="left" w:pos="993"/>
        </w:tabs>
        <w:spacing w:after="0" w:line="240" w:lineRule="auto"/>
        <w:ind w:left="426"/>
        <w:jc w:val="both"/>
        <w:rPr>
          <w:rFonts w:cs="Calibri"/>
          <w:iCs/>
          <w:lang w:val="pl"/>
        </w:rPr>
      </w:pPr>
      <w:r w:rsidRPr="00077F81">
        <w:rPr>
          <w:rFonts w:cs="Calibri"/>
          <w:b/>
          <w:bCs/>
          <w:iCs/>
          <w:lang w:val="pl"/>
        </w:rPr>
        <w:t>Jedlicze</w:t>
      </w:r>
      <w:r w:rsidRPr="00077F81">
        <w:rPr>
          <w:rFonts w:cs="Calibri"/>
          <w:iCs/>
          <w:lang w:val="pl"/>
        </w:rPr>
        <w:t xml:space="preserve">: </w:t>
      </w:r>
      <w:hyperlink r:id="rId14" w:history="1">
        <w:r w:rsidRPr="00077F81">
          <w:rPr>
            <w:rStyle w:val="Hipercze"/>
            <w:rFonts w:cs="Calibri"/>
            <w:iCs/>
            <w:lang w:val="pl"/>
          </w:rPr>
          <w:t>janusz.sztaba@orlenoil.pl</w:t>
        </w:r>
      </w:hyperlink>
      <w:r w:rsidRPr="00077F81">
        <w:rPr>
          <w:rFonts w:cs="Calibri"/>
          <w:iCs/>
          <w:lang w:val="pl"/>
        </w:rPr>
        <w:t xml:space="preserve"> </w:t>
      </w:r>
    </w:p>
    <w:p w14:paraId="449339F3" w14:textId="4D6FF6C5" w:rsidR="009D77D2" w:rsidRPr="00077F81" w:rsidRDefault="009D77D2" w:rsidP="00AB266A">
      <w:pPr>
        <w:tabs>
          <w:tab w:val="left" w:pos="993"/>
        </w:tabs>
        <w:spacing w:after="0" w:line="240" w:lineRule="auto"/>
        <w:ind w:left="426"/>
        <w:jc w:val="both"/>
        <w:rPr>
          <w:rFonts w:cs="Calibri"/>
          <w:iCs/>
          <w:lang w:val="pl"/>
        </w:rPr>
      </w:pPr>
      <w:r w:rsidRPr="00077F81">
        <w:rPr>
          <w:rFonts w:cs="Calibri"/>
          <w:b/>
          <w:bCs/>
          <w:iCs/>
          <w:lang w:val="pl"/>
        </w:rPr>
        <w:t>Trzebinia, Kraków</w:t>
      </w:r>
      <w:ins w:id="3" w:author="Soczek Janusz (OIL)" w:date="2025-07-15T09:23:00Z">
        <w:r w:rsidR="007A585D">
          <w:rPr>
            <w:rFonts w:cs="Calibri"/>
            <w:b/>
            <w:bCs/>
            <w:iCs/>
            <w:lang w:val="pl"/>
          </w:rPr>
          <w:t>, Czechowice-Dziedzice</w:t>
        </w:r>
      </w:ins>
      <w:r w:rsidRPr="00077F81">
        <w:rPr>
          <w:rFonts w:cs="Calibri"/>
          <w:iCs/>
          <w:lang w:val="pl"/>
        </w:rPr>
        <w:t xml:space="preserve">: </w:t>
      </w:r>
      <w:hyperlink r:id="rId15" w:history="1">
        <w:r w:rsidRPr="00077F81">
          <w:rPr>
            <w:rStyle w:val="Hipercze"/>
            <w:rFonts w:cs="Calibri"/>
            <w:iCs/>
            <w:lang w:val="pl"/>
          </w:rPr>
          <w:t>pawel.zmudzki@orlenoil.pl</w:t>
        </w:r>
      </w:hyperlink>
      <w:r w:rsidRPr="00077F81">
        <w:rPr>
          <w:rFonts w:cs="Calibri"/>
          <w:iCs/>
        </w:rPr>
        <w:t xml:space="preserve">. </w:t>
      </w:r>
    </w:p>
    <w:p w14:paraId="7FBF15C3" w14:textId="340E063D" w:rsidR="00CE64AC" w:rsidRPr="00077F81" w:rsidRDefault="009D77D2" w:rsidP="005A0353">
      <w:pPr>
        <w:ind w:left="426"/>
        <w:jc w:val="both"/>
        <w:rPr>
          <w:rFonts w:cs="Calibri"/>
          <w:b/>
          <w:bCs/>
          <w:iCs/>
          <w:lang w:val="pl"/>
        </w:rPr>
      </w:pPr>
      <w:r w:rsidRPr="00077F81">
        <w:rPr>
          <w:rFonts w:cs="Calibri"/>
          <w:iCs/>
          <w:lang w:val="pl"/>
        </w:rPr>
        <w:t xml:space="preserve">dodatkowo wysyłając do wiadomości informację </w:t>
      </w:r>
      <w:r w:rsidRPr="00077F81">
        <w:rPr>
          <w:rFonts w:cs="Calibri"/>
          <w:b/>
          <w:bCs/>
          <w:iCs/>
          <w:lang w:val="pl"/>
        </w:rPr>
        <w:t xml:space="preserve">na adres e-mail Zamawiającego usługę - </w:t>
      </w:r>
      <w:r w:rsidRPr="00077F81">
        <w:rPr>
          <w:rFonts w:cs="Calibri"/>
          <w:b/>
          <w:bCs/>
          <w:iCs/>
          <w:u w:val="single"/>
          <w:lang w:val="pl"/>
        </w:rPr>
        <w:t>pod rygorem wstrzymania realizacji prac</w:t>
      </w:r>
      <w:r w:rsidR="00C176AF" w:rsidRPr="00077F81">
        <w:rPr>
          <w:rFonts w:cs="Calibri"/>
          <w:b/>
          <w:bCs/>
          <w:iCs/>
          <w:u w:val="single"/>
          <w:lang w:val="pl"/>
        </w:rPr>
        <w:t>.</w:t>
      </w:r>
    </w:p>
    <w:bookmarkEnd w:id="0"/>
    <w:p w14:paraId="60B2CDD4" w14:textId="77777777" w:rsidR="00F33621" w:rsidRPr="00077F81" w:rsidRDefault="00F33621" w:rsidP="00CE64AC">
      <w:pPr>
        <w:numPr>
          <w:ilvl w:val="0"/>
          <w:numId w:val="2"/>
        </w:numPr>
        <w:spacing w:after="0" w:line="240" w:lineRule="auto"/>
        <w:rPr>
          <w:rFonts w:eastAsia="Times New Roman"/>
          <w:b/>
          <w:sz w:val="24"/>
          <w:szCs w:val="24"/>
          <w:lang w:eastAsia="pl-PL"/>
        </w:rPr>
      </w:pPr>
      <w:r w:rsidRPr="00077F81">
        <w:rPr>
          <w:rFonts w:eastAsia="Times New Roman"/>
          <w:b/>
          <w:sz w:val="24"/>
          <w:szCs w:val="24"/>
          <w:lang w:eastAsia="pl-PL"/>
        </w:rPr>
        <w:t>ZDARZENIA</w:t>
      </w:r>
      <w:r w:rsidR="00CE64AC" w:rsidRPr="00077F81">
        <w:rPr>
          <w:rFonts w:eastAsia="Times New Roman"/>
          <w:b/>
          <w:sz w:val="24"/>
          <w:szCs w:val="24"/>
          <w:lang w:eastAsia="pl-PL"/>
        </w:rPr>
        <w:t xml:space="preserve"> </w:t>
      </w:r>
      <w:r w:rsidRPr="00077F81">
        <w:rPr>
          <w:rFonts w:eastAsia="Times New Roman"/>
          <w:b/>
          <w:sz w:val="24"/>
          <w:szCs w:val="24"/>
          <w:lang w:eastAsia="pl-PL"/>
        </w:rPr>
        <w:t>WYPADKOWE ORAZ ZDARZENIA POTENCJALNIE  WYPADKOWE</w:t>
      </w:r>
    </w:p>
    <w:p w14:paraId="468F1EBF" w14:textId="782CC1A6" w:rsidR="00F33621" w:rsidRPr="00077F81" w:rsidRDefault="00035ACA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077F81">
        <w:rPr>
          <w:rFonts w:eastAsia="Times New Roman"/>
          <w:lang w:eastAsia="pl-PL"/>
        </w:rPr>
        <w:t xml:space="preserve">Wykonawca i/lub Podwykonawca </w:t>
      </w:r>
      <w:r w:rsidR="00F33621" w:rsidRPr="00077F81">
        <w:rPr>
          <w:rFonts w:eastAsia="Times New Roman"/>
          <w:lang w:eastAsia="pl-PL"/>
        </w:rPr>
        <w:t>niezwłocznie po wystąpieniu wypadku</w:t>
      </w:r>
      <w:r w:rsidR="00AD3107" w:rsidRPr="00077F81">
        <w:rPr>
          <w:rFonts w:eastAsia="Times New Roman"/>
          <w:lang w:eastAsia="pl-PL"/>
        </w:rPr>
        <w:t xml:space="preserve"> lub</w:t>
      </w:r>
      <w:r w:rsidR="00CE64AC" w:rsidRPr="00077F81">
        <w:rPr>
          <w:rFonts w:eastAsia="Times New Roman"/>
          <w:lang w:eastAsia="pl-PL"/>
        </w:rPr>
        <w:t xml:space="preserve"> </w:t>
      </w:r>
      <w:r w:rsidR="00F33621" w:rsidRPr="00077F81">
        <w:rPr>
          <w:rFonts w:eastAsia="Times New Roman"/>
          <w:lang w:eastAsia="pl-PL"/>
        </w:rPr>
        <w:t>zdarze</w:t>
      </w:r>
      <w:r w:rsidR="004F22D0" w:rsidRPr="00077F81">
        <w:rPr>
          <w:rFonts w:eastAsia="Times New Roman"/>
          <w:lang w:eastAsia="pl-PL"/>
        </w:rPr>
        <w:t>nia</w:t>
      </w:r>
      <w:r w:rsidR="00CE64AC" w:rsidRPr="00077F81">
        <w:rPr>
          <w:rFonts w:eastAsia="Times New Roman"/>
          <w:lang w:eastAsia="pl-PL"/>
        </w:rPr>
        <w:t xml:space="preserve"> </w:t>
      </w:r>
      <w:r w:rsidR="00F33621" w:rsidRPr="00077F81">
        <w:rPr>
          <w:rFonts w:eastAsia="Times New Roman"/>
          <w:lang w:eastAsia="pl-PL"/>
        </w:rPr>
        <w:t>potencjalnie wypadkow</w:t>
      </w:r>
      <w:r w:rsidR="004F22D0" w:rsidRPr="00077F81">
        <w:rPr>
          <w:rFonts w:eastAsia="Times New Roman"/>
          <w:lang w:eastAsia="pl-PL"/>
        </w:rPr>
        <w:t>ego</w:t>
      </w:r>
      <w:r w:rsidR="00F33621" w:rsidRPr="00077F81">
        <w:rPr>
          <w:rFonts w:eastAsia="Times New Roman"/>
          <w:lang w:eastAsia="pl-PL"/>
        </w:rPr>
        <w:t xml:space="preserve"> jest zobowiązany poinformować o tym ORLEN OIL w formie ustnej, a</w:t>
      </w:r>
      <w:r w:rsidR="006B0BB7" w:rsidRPr="00077F81">
        <w:rPr>
          <w:rFonts w:eastAsia="Times New Roman"/>
          <w:lang w:eastAsia="pl-PL"/>
        </w:rPr>
        <w:t> </w:t>
      </w:r>
      <w:r w:rsidR="00F33621" w:rsidRPr="00077F81">
        <w:rPr>
          <w:rFonts w:eastAsia="Times New Roman"/>
          <w:lang w:eastAsia="pl-PL"/>
        </w:rPr>
        <w:t>następnie najpóźniej w</w:t>
      </w:r>
      <w:r w:rsidR="00CE64AC" w:rsidRPr="00077F81">
        <w:rPr>
          <w:rFonts w:eastAsia="Times New Roman"/>
          <w:lang w:eastAsia="pl-PL"/>
        </w:rPr>
        <w:t> </w:t>
      </w:r>
      <w:r w:rsidR="00F33621" w:rsidRPr="00077F81">
        <w:rPr>
          <w:rFonts w:eastAsia="Times New Roman"/>
          <w:lang w:eastAsia="pl-PL"/>
        </w:rPr>
        <w:t>ciągu 12 godzin od zdarzenia w formie pisemnej</w:t>
      </w:r>
      <w:r w:rsidR="004F22D0" w:rsidRPr="00077F81">
        <w:rPr>
          <w:rFonts w:eastAsia="Times New Roman"/>
          <w:lang w:eastAsia="pl-PL"/>
        </w:rPr>
        <w:t xml:space="preserve"> (</w:t>
      </w:r>
      <w:bookmarkStart w:id="4" w:name="_Hlk168480901"/>
      <w:r w:rsidR="00CE64AC" w:rsidRPr="00077F81">
        <w:rPr>
          <w:rFonts w:eastAsia="Times New Roman"/>
          <w:lang w:eastAsia="pl-PL"/>
        </w:rPr>
        <w:t>Z</w:t>
      </w:r>
      <w:r w:rsidR="004F22D0" w:rsidRPr="00077F81">
        <w:rPr>
          <w:rFonts w:eastAsia="Times New Roman"/>
          <w:lang w:eastAsia="pl-PL"/>
        </w:rPr>
        <w:t>ałącznik nr 9</w:t>
      </w:r>
      <w:r w:rsidR="00611523" w:rsidRPr="00077F81">
        <w:rPr>
          <w:rFonts w:eastAsia="Times New Roman"/>
          <w:lang w:eastAsia="pl-PL"/>
        </w:rPr>
        <w:t xml:space="preserve"> Zawiadomienie o zdarzeniu wypadkowym przy pracy Wykonawcy/Podwykonawcy</w:t>
      </w:r>
      <w:r w:rsidR="004F22D0" w:rsidRPr="00077F81">
        <w:rPr>
          <w:rFonts w:eastAsia="Times New Roman"/>
          <w:lang w:eastAsia="pl-PL"/>
        </w:rPr>
        <w:t>)</w:t>
      </w:r>
      <w:r w:rsidR="00F33621" w:rsidRPr="00077F81">
        <w:rPr>
          <w:rFonts w:eastAsia="Times New Roman"/>
          <w:lang w:eastAsia="pl-PL"/>
        </w:rPr>
        <w:t>.</w:t>
      </w:r>
    </w:p>
    <w:bookmarkEnd w:id="4"/>
    <w:p w14:paraId="7B9B7254" w14:textId="77777777" w:rsidR="00F33621" w:rsidRPr="006B0BB7" w:rsidRDefault="00035ACA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6B0BB7">
        <w:rPr>
          <w:rFonts w:eastAsia="Times New Roman"/>
          <w:lang w:eastAsia="pl-PL"/>
        </w:rPr>
        <w:t xml:space="preserve">Wykonawca i/lub Podwykonawca </w:t>
      </w:r>
      <w:r w:rsidR="00F33621" w:rsidRPr="006B0BB7">
        <w:rPr>
          <w:rFonts w:eastAsia="Times New Roman"/>
          <w:lang w:eastAsia="pl-PL"/>
        </w:rPr>
        <w:t>ma obowiązek ustalić okoliczności i przyczyny wypadków, którym ulegli zatrudnieni przez niego pracownicy.</w:t>
      </w:r>
    </w:p>
    <w:p w14:paraId="157E04C4" w14:textId="77777777" w:rsidR="00F33621" w:rsidRPr="006B0BB7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6B0BB7">
        <w:rPr>
          <w:rFonts w:eastAsia="Times New Roman"/>
          <w:lang w:eastAsia="pl-PL"/>
        </w:rPr>
        <w:t xml:space="preserve">ORLEN OIL ma prawo uczestniczyć w postępowaniu powypadkowym. </w:t>
      </w:r>
    </w:p>
    <w:p w14:paraId="1E899D9C" w14:textId="77777777" w:rsidR="00F33621" w:rsidRPr="006B0BB7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6B0BB7">
        <w:rPr>
          <w:rFonts w:eastAsia="Times New Roman"/>
          <w:lang w:eastAsia="pl-PL"/>
        </w:rPr>
        <w:lastRenderedPageBreak/>
        <w:t xml:space="preserve">Na wniosek ORLEN OIL </w:t>
      </w:r>
      <w:r w:rsidR="00035ACA" w:rsidRPr="006B0BB7">
        <w:rPr>
          <w:rFonts w:eastAsia="Times New Roman"/>
          <w:lang w:eastAsia="pl-PL"/>
        </w:rPr>
        <w:t xml:space="preserve">Wykonawca i/lub Podwykonawca </w:t>
      </w:r>
      <w:r w:rsidRPr="006B0BB7">
        <w:rPr>
          <w:rFonts w:eastAsia="Times New Roman"/>
          <w:lang w:eastAsia="pl-PL"/>
        </w:rPr>
        <w:t>ma obowiązek przekazać pełną dokumentację lub raport z postępowania powypadkowego.</w:t>
      </w:r>
    </w:p>
    <w:p w14:paraId="20702B50" w14:textId="77777777" w:rsidR="00DD097C" w:rsidRPr="006B0BB7" w:rsidRDefault="00DD097C" w:rsidP="00CE64AC">
      <w:pPr>
        <w:spacing w:after="0" w:line="240" w:lineRule="auto"/>
        <w:ind w:left="426"/>
        <w:jc w:val="both"/>
        <w:rPr>
          <w:rFonts w:eastAsia="Times New Roman"/>
          <w:lang w:eastAsia="pl-PL"/>
        </w:rPr>
      </w:pPr>
    </w:p>
    <w:p w14:paraId="0A3A540A" w14:textId="51CE700C" w:rsidR="00F33621" w:rsidRPr="00077F81" w:rsidRDefault="00F33621" w:rsidP="00CE64AC">
      <w:pPr>
        <w:numPr>
          <w:ilvl w:val="0"/>
          <w:numId w:val="2"/>
        </w:numPr>
        <w:spacing w:after="0" w:line="240" w:lineRule="auto"/>
        <w:jc w:val="both"/>
        <w:rPr>
          <w:rFonts w:eastAsia="Times New Roman"/>
          <w:b/>
          <w:sz w:val="24"/>
          <w:szCs w:val="24"/>
          <w:lang w:eastAsia="pl-PL"/>
        </w:rPr>
      </w:pPr>
      <w:r w:rsidRPr="00077F81">
        <w:rPr>
          <w:rFonts w:eastAsia="Times New Roman"/>
          <w:b/>
          <w:sz w:val="24"/>
          <w:szCs w:val="24"/>
          <w:lang w:eastAsia="pl-PL"/>
        </w:rPr>
        <w:t>KONTROL</w:t>
      </w:r>
      <w:r w:rsidR="00783223" w:rsidRPr="00077F81">
        <w:rPr>
          <w:rFonts w:eastAsia="Times New Roman"/>
          <w:b/>
          <w:sz w:val="24"/>
          <w:szCs w:val="24"/>
          <w:lang w:eastAsia="pl-PL"/>
        </w:rPr>
        <w:t>A PRAC I MOŻLIWE KARY</w:t>
      </w:r>
    </w:p>
    <w:p w14:paraId="7AB6AB0B" w14:textId="362B23C4" w:rsidR="00F33621" w:rsidRPr="00077F81" w:rsidRDefault="00035ACA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077F81">
        <w:rPr>
          <w:rFonts w:eastAsia="Times New Roman"/>
          <w:lang w:eastAsia="pl-PL"/>
        </w:rPr>
        <w:t>Wykonawca i/lub Podwykonawca ma obowiązek</w:t>
      </w:r>
      <w:r w:rsidR="00F33621" w:rsidRPr="00077F81">
        <w:rPr>
          <w:rFonts w:eastAsia="Times New Roman"/>
          <w:lang w:eastAsia="pl-PL"/>
        </w:rPr>
        <w:t xml:space="preserve"> stałej kontroli przestrzegania przepisów</w:t>
      </w:r>
      <w:r w:rsidR="007102C5" w:rsidRPr="00077F81">
        <w:rPr>
          <w:rFonts w:eastAsia="Times New Roman"/>
          <w:lang w:eastAsia="pl-PL"/>
        </w:rPr>
        <w:t xml:space="preserve"> i </w:t>
      </w:r>
      <w:r w:rsidR="00F33621" w:rsidRPr="00077F81">
        <w:rPr>
          <w:rFonts w:eastAsia="Times New Roman"/>
          <w:lang w:eastAsia="pl-PL"/>
        </w:rPr>
        <w:t>zasad BHP oraz niniejszego standardu</w:t>
      </w:r>
      <w:r w:rsidR="007102C5" w:rsidRPr="00077F81">
        <w:rPr>
          <w:rFonts w:eastAsia="Times New Roman"/>
          <w:lang w:eastAsia="pl-PL"/>
        </w:rPr>
        <w:t>, podczas wykonywani</w:t>
      </w:r>
      <w:r w:rsidR="00157E2E" w:rsidRPr="00077F81">
        <w:rPr>
          <w:rFonts w:eastAsia="Times New Roman"/>
          <w:lang w:eastAsia="pl-PL"/>
        </w:rPr>
        <w:t>a</w:t>
      </w:r>
      <w:r w:rsidR="007102C5" w:rsidRPr="00077F81">
        <w:rPr>
          <w:rFonts w:eastAsia="Times New Roman"/>
          <w:lang w:eastAsia="pl-PL"/>
        </w:rPr>
        <w:t xml:space="preserve"> prac na rzez ORLEN OIL.</w:t>
      </w:r>
    </w:p>
    <w:p w14:paraId="4CCCB3AA" w14:textId="6D59B9F0" w:rsidR="00F33621" w:rsidRPr="006B0BB7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6B0BB7">
        <w:rPr>
          <w:rFonts w:eastAsia="Times New Roman"/>
          <w:lang w:eastAsia="pl-PL"/>
        </w:rPr>
        <w:t xml:space="preserve">ORLEN OIL zastrzega sobie prawo do kontroli identyfikacji pracowników </w:t>
      </w:r>
      <w:r w:rsidR="00035ACA" w:rsidRPr="006B0BB7">
        <w:rPr>
          <w:rFonts w:eastAsia="Times New Roman"/>
          <w:lang w:eastAsia="pl-PL"/>
        </w:rPr>
        <w:t>Wykonawc</w:t>
      </w:r>
      <w:r w:rsidR="00157E2E">
        <w:rPr>
          <w:rFonts w:eastAsia="Times New Roman"/>
          <w:lang w:eastAsia="pl-PL"/>
        </w:rPr>
        <w:t>y/</w:t>
      </w:r>
      <w:r w:rsidR="00035ACA" w:rsidRPr="006B0BB7">
        <w:rPr>
          <w:rFonts w:eastAsia="Times New Roman"/>
          <w:lang w:eastAsia="pl-PL"/>
        </w:rPr>
        <w:t xml:space="preserve"> Podwykonawc</w:t>
      </w:r>
      <w:r w:rsidR="00157E2E">
        <w:rPr>
          <w:rFonts w:eastAsia="Times New Roman"/>
          <w:lang w:eastAsia="pl-PL"/>
        </w:rPr>
        <w:t>y</w:t>
      </w:r>
      <w:r w:rsidR="00035ACA" w:rsidRPr="006B0BB7">
        <w:rPr>
          <w:rFonts w:eastAsia="Times New Roman"/>
          <w:lang w:eastAsia="pl-PL"/>
        </w:rPr>
        <w:t xml:space="preserve"> </w:t>
      </w:r>
      <w:r w:rsidRPr="006B0BB7">
        <w:rPr>
          <w:rFonts w:eastAsia="Times New Roman"/>
          <w:lang w:eastAsia="pl-PL"/>
        </w:rPr>
        <w:t>na terenie ORLEN OIL.</w:t>
      </w:r>
    </w:p>
    <w:p w14:paraId="64156589" w14:textId="53A2E355" w:rsidR="00F33621" w:rsidRPr="006B0BB7" w:rsidRDefault="001D28A4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6B0BB7">
        <w:rPr>
          <w:rFonts w:eastAsia="Times New Roman"/>
          <w:lang w:eastAsia="pl-PL"/>
        </w:rPr>
        <w:t>Wykonawca</w:t>
      </w:r>
      <w:r w:rsidR="00157E2E">
        <w:rPr>
          <w:rFonts w:eastAsia="Times New Roman"/>
          <w:lang w:eastAsia="pl-PL"/>
        </w:rPr>
        <w:t>/P</w:t>
      </w:r>
      <w:r w:rsidRPr="006B0BB7">
        <w:rPr>
          <w:rFonts w:eastAsia="Times New Roman"/>
          <w:lang w:eastAsia="pl-PL"/>
        </w:rPr>
        <w:t xml:space="preserve">odwykonawca </w:t>
      </w:r>
      <w:r w:rsidR="00F33621" w:rsidRPr="006B0BB7">
        <w:rPr>
          <w:rFonts w:eastAsia="Times New Roman"/>
          <w:lang w:eastAsia="pl-PL"/>
        </w:rPr>
        <w:t>po</w:t>
      </w:r>
      <w:r w:rsidR="006B0BB7">
        <w:rPr>
          <w:rFonts w:eastAsia="Times New Roman"/>
          <w:lang w:eastAsia="pl-PL"/>
        </w:rPr>
        <w:t>winien zapewnić swojego P</w:t>
      </w:r>
      <w:r w:rsidR="00F33621" w:rsidRPr="006B0BB7">
        <w:rPr>
          <w:rFonts w:eastAsia="Times New Roman"/>
          <w:lang w:eastAsia="pl-PL"/>
        </w:rPr>
        <w:t>rzedstawiciela podczas przeprowadzanych kontroli, aud</w:t>
      </w:r>
      <w:r w:rsidR="004F22D0" w:rsidRPr="006B0BB7">
        <w:rPr>
          <w:rFonts w:eastAsia="Times New Roman"/>
          <w:lang w:eastAsia="pl-PL"/>
        </w:rPr>
        <w:t>y</w:t>
      </w:r>
      <w:r w:rsidR="00F33621" w:rsidRPr="006B0BB7">
        <w:rPr>
          <w:rFonts w:eastAsia="Times New Roman"/>
          <w:lang w:eastAsia="pl-PL"/>
        </w:rPr>
        <w:t>tów BHP.</w:t>
      </w:r>
    </w:p>
    <w:p w14:paraId="23E51E60" w14:textId="77777777" w:rsidR="00F33621" w:rsidRPr="006B0BB7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6B0BB7">
        <w:rPr>
          <w:rFonts w:eastAsia="Times New Roman"/>
          <w:lang w:eastAsia="pl-PL"/>
        </w:rPr>
        <w:t>W przypadku zaistnienia jakichkolwiek nieprawidłowości w zakresie BHP ujętych w zezwoleniu, ORLEN OIL wstrzymuje prace do czasu ich usunięcia.</w:t>
      </w:r>
    </w:p>
    <w:p w14:paraId="33004632" w14:textId="7D2EC3CC" w:rsidR="00F23F93" w:rsidRPr="000E6E19" w:rsidRDefault="00F33621" w:rsidP="00407C78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6B0BB7">
        <w:rPr>
          <w:rFonts w:eastAsia="Times New Roman"/>
          <w:lang w:eastAsia="pl-PL"/>
        </w:rPr>
        <w:t>ORLEN OIL zastrzega sobie prawo do stosowania kar zgodnie z wykazem zawartym w</w:t>
      </w:r>
      <w:r w:rsidR="00CE64AC" w:rsidRPr="006B0BB7">
        <w:rPr>
          <w:rFonts w:eastAsia="Times New Roman"/>
          <w:lang w:eastAsia="pl-PL"/>
        </w:rPr>
        <w:t> </w:t>
      </w:r>
      <w:r w:rsidRPr="006B0BB7">
        <w:rPr>
          <w:rFonts w:eastAsia="Times New Roman"/>
          <w:lang w:eastAsia="pl-PL"/>
        </w:rPr>
        <w:t>Taryfikator</w:t>
      </w:r>
      <w:r w:rsidR="00CE64AC" w:rsidRPr="006B0BB7">
        <w:rPr>
          <w:rFonts w:eastAsia="Times New Roman"/>
          <w:lang w:eastAsia="pl-PL"/>
        </w:rPr>
        <w:t>ze</w:t>
      </w:r>
      <w:r w:rsidRPr="006B0BB7">
        <w:rPr>
          <w:rFonts w:eastAsia="Times New Roman"/>
          <w:lang w:eastAsia="pl-PL"/>
        </w:rPr>
        <w:t xml:space="preserve"> kar pieniężnych za naruszenie zasad w zakresie BHP, ppoż. lub bezpieczeństwa procesowego</w:t>
      </w:r>
      <w:r w:rsidR="00CE64AC" w:rsidRPr="006B0BB7">
        <w:rPr>
          <w:rFonts w:eastAsia="Times New Roman"/>
          <w:lang w:eastAsia="pl-PL"/>
        </w:rPr>
        <w:t xml:space="preserve"> (Załącznik nr 3)</w:t>
      </w:r>
      <w:r w:rsidRPr="006B0BB7">
        <w:rPr>
          <w:rFonts w:eastAsia="Times New Roman"/>
          <w:lang w:eastAsia="pl-PL"/>
        </w:rPr>
        <w:t>.</w:t>
      </w:r>
    </w:p>
    <w:p w14:paraId="2C91A87C" w14:textId="68098E53" w:rsidR="00F33621" w:rsidRPr="006B0BB7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077F81">
        <w:rPr>
          <w:rFonts w:eastAsia="Times New Roman"/>
          <w:lang w:eastAsia="pl-PL"/>
        </w:rPr>
        <w:t xml:space="preserve">W razie stwierdzenia  przez </w:t>
      </w:r>
      <w:r w:rsidR="000E6E19" w:rsidRPr="00077F81">
        <w:rPr>
          <w:rFonts w:eastAsia="Times New Roman"/>
          <w:lang w:eastAsia="pl-PL"/>
        </w:rPr>
        <w:t xml:space="preserve">Służbę BHP/wyznaczone osoby z </w:t>
      </w:r>
      <w:r w:rsidRPr="00077F81">
        <w:rPr>
          <w:rFonts w:eastAsia="Times New Roman"/>
          <w:lang w:eastAsia="pl-PL"/>
        </w:rPr>
        <w:t>ORLEN OIL wykonywania</w:t>
      </w:r>
      <w:r w:rsidRPr="006B0BB7">
        <w:rPr>
          <w:rFonts w:eastAsia="Times New Roman"/>
          <w:lang w:eastAsia="pl-PL"/>
        </w:rPr>
        <w:t xml:space="preserve"> prac w sposób zagrażający zdrowiu lub życiu ludzkiemu, a także rażącego naruszania przez </w:t>
      </w:r>
      <w:r w:rsidR="001D28A4" w:rsidRPr="006B0BB7">
        <w:rPr>
          <w:rFonts w:eastAsia="Times New Roman"/>
          <w:lang w:eastAsia="pl-PL"/>
        </w:rPr>
        <w:t>Wykonawc</w:t>
      </w:r>
      <w:r w:rsidR="000E6E19">
        <w:rPr>
          <w:rFonts w:eastAsia="Times New Roman"/>
          <w:lang w:eastAsia="pl-PL"/>
        </w:rPr>
        <w:t>ę/</w:t>
      </w:r>
      <w:r w:rsidR="001D28A4" w:rsidRPr="006B0BB7">
        <w:rPr>
          <w:rFonts w:eastAsia="Times New Roman"/>
          <w:lang w:eastAsia="pl-PL"/>
        </w:rPr>
        <w:t>Podwykonawc</w:t>
      </w:r>
      <w:r w:rsidR="000E6E19">
        <w:rPr>
          <w:rFonts w:eastAsia="Times New Roman"/>
          <w:lang w:eastAsia="pl-PL"/>
        </w:rPr>
        <w:t>ę</w:t>
      </w:r>
      <w:r w:rsidR="001D28A4" w:rsidRPr="006B0BB7">
        <w:rPr>
          <w:rFonts w:eastAsia="Times New Roman"/>
          <w:lang w:eastAsia="pl-PL"/>
        </w:rPr>
        <w:t xml:space="preserve"> </w:t>
      </w:r>
      <w:r w:rsidRPr="006B0BB7">
        <w:rPr>
          <w:rFonts w:eastAsia="Times New Roman"/>
          <w:lang w:eastAsia="pl-PL"/>
        </w:rPr>
        <w:t>lub osoby pracujące w</w:t>
      </w:r>
      <w:r w:rsidR="00CE64AC" w:rsidRPr="006B0BB7">
        <w:rPr>
          <w:rFonts w:eastAsia="Times New Roman"/>
          <w:lang w:eastAsia="pl-PL"/>
        </w:rPr>
        <w:t> </w:t>
      </w:r>
      <w:r w:rsidRPr="006B0BB7">
        <w:rPr>
          <w:rFonts w:eastAsia="Times New Roman"/>
          <w:lang w:eastAsia="pl-PL"/>
        </w:rPr>
        <w:t xml:space="preserve">jego imieniu  przepisów </w:t>
      </w:r>
      <w:r w:rsidR="0086415E">
        <w:rPr>
          <w:rFonts w:eastAsia="Times New Roman"/>
          <w:lang w:eastAsia="pl-PL"/>
        </w:rPr>
        <w:t>BHP,</w:t>
      </w:r>
      <w:r w:rsidRPr="006B0BB7">
        <w:rPr>
          <w:rFonts w:eastAsia="Times New Roman"/>
          <w:lang w:eastAsia="pl-PL"/>
        </w:rPr>
        <w:t xml:space="preserve"> ochrony przeciwpożarowej  lub bezpieczeństwa procesowego, zawarty</w:t>
      </w:r>
      <w:r w:rsidR="00CE64AC" w:rsidRPr="006B0BB7">
        <w:rPr>
          <w:rFonts w:eastAsia="Times New Roman"/>
          <w:lang w:eastAsia="pl-PL"/>
        </w:rPr>
        <w:t xml:space="preserve">ch w przepisach obowiązujących, </w:t>
      </w:r>
      <w:r w:rsidRPr="006B0BB7">
        <w:rPr>
          <w:rFonts w:eastAsia="Times New Roman"/>
          <w:lang w:eastAsia="pl-PL"/>
        </w:rPr>
        <w:t>a</w:t>
      </w:r>
      <w:r w:rsidR="00CE64AC" w:rsidRPr="006B0BB7">
        <w:rPr>
          <w:rFonts w:eastAsia="Times New Roman"/>
          <w:lang w:eastAsia="pl-PL"/>
        </w:rPr>
        <w:t> </w:t>
      </w:r>
      <w:r w:rsidRPr="006B0BB7">
        <w:rPr>
          <w:rFonts w:eastAsia="Times New Roman"/>
          <w:lang w:eastAsia="pl-PL"/>
        </w:rPr>
        <w:t xml:space="preserve">także z niewywiązania się z postanowień, zasad i wytycznych obowiązujących na terenie  ORLEN OIL  zastrzega sobie możliwość: </w:t>
      </w:r>
    </w:p>
    <w:p w14:paraId="6AF958FD" w14:textId="07DAE998" w:rsidR="00F33621" w:rsidRPr="006B0BB7" w:rsidRDefault="00F33621" w:rsidP="0086415E">
      <w:pPr>
        <w:numPr>
          <w:ilvl w:val="0"/>
          <w:numId w:val="10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6B0BB7">
        <w:rPr>
          <w:rFonts w:eastAsia="Times New Roman"/>
          <w:lang w:eastAsia="pl-PL"/>
        </w:rPr>
        <w:t xml:space="preserve">ukarania karą pieniężną za naruszenie postanowień w zakresie </w:t>
      </w:r>
      <w:r w:rsidR="0086415E">
        <w:rPr>
          <w:rFonts w:eastAsia="Times New Roman"/>
          <w:lang w:eastAsia="pl-PL"/>
        </w:rPr>
        <w:t>BHP</w:t>
      </w:r>
      <w:r w:rsidRPr="006B0BB7">
        <w:rPr>
          <w:rFonts w:eastAsia="Times New Roman"/>
          <w:lang w:eastAsia="pl-PL"/>
        </w:rPr>
        <w:t xml:space="preserve">, </w:t>
      </w:r>
      <w:r w:rsidR="0086415E">
        <w:rPr>
          <w:rFonts w:eastAsia="Times New Roman"/>
          <w:lang w:eastAsia="pl-PL"/>
        </w:rPr>
        <w:t xml:space="preserve"> ochrony </w:t>
      </w:r>
      <w:r w:rsidRPr="006B0BB7">
        <w:rPr>
          <w:rFonts w:eastAsia="Times New Roman"/>
          <w:lang w:eastAsia="pl-PL"/>
        </w:rPr>
        <w:t>ppoż</w:t>
      </w:r>
      <w:r w:rsidR="00CE64AC" w:rsidRPr="006B0BB7">
        <w:rPr>
          <w:rFonts w:eastAsia="Times New Roman"/>
          <w:lang w:eastAsia="pl-PL"/>
        </w:rPr>
        <w:t>.</w:t>
      </w:r>
      <w:r w:rsidRPr="006B0BB7">
        <w:rPr>
          <w:rFonts w:eastAsia="Times New Roman"/>
          <w:lang w:eastAsia="pl-PL"/>
        </w:rPr>
        <w:t>, lub bezpieczeństwa procesowego,</w:t>
      </w:r>
    </w:p>
    <w:p w14:paraId="7AD7C7BC" w14:textId="77777777" w:rsidR="00F33621" w:rsidRPr="00077F81" w:rsidRDefault="00F33621" w:rsidP="0086415E">
      <w:pPr>
        <w:numPr>
          <w:ilvl w:val="0"/>
          <w:numId w:val="10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6B0BB7">
        <w:rPr>
          <w:rFonts w:eastAsia="Times New Roman"/>
          <w:lang w:eastAsia="pl-PL"/>
        </w:rPr>
        <w:t>wstrzymania prac i działań bez obowiązku wypłaty odszkodowania (za bezpośrednie zagrożenie życia lub zdrowia ludzkiego</w:t>
      </w:r>
      <w:r w:rsidR="001D28A4" w:rsidRPr="006B0BB7">
        <w:rPr>
          <w:rFonts w:eastAsia="Times New Roman"/>
          <w:lang w:eastAsia="pl-PL"/>
        </w:rPr>
        <w:t xml:space="preserve">, </w:t>
      </w:r>
      <w:r w:rsidR="00086A75" w:rsidRPr="006B0BB7">
        <w:rPr>
          <w:rFonts w:eastAsia="Times New Roman"/>
          <w:lang w:eastAsia="pl-PL"/>
        </w:rPr>
        <w:t>u</w:t>
      </w:r>
      <w:r w:rsidRPr="006B0BB7">
        <w:rPr>
          <w:rFonts w:eastAsia="Times New Roman"/>
          <w:lang w:eastAsia="pl-PL"/>
        </w:rPr>
        <w:t xml:space="preserve">porczywe (3-krotne) niestosowanie się do ustaleń </w:t>
      </w:r>
      <w:r w:rsidRPr="00077F81">
        <w:rPr>
          <w:rFonts w:eastAsia="Times New Roman"/>
          <w:lang w:eastAsia="pl-PL"/>
        </w:rPr>
        <w:t>zawartych w</w:t>
      </w:r>
      <w:r w:rsidR="00CE64AC" w:rsidRPr="00077F81">
        <w:rPr>
          <w:rFonts w:eastAsia="Times New Roman"/>
          <w:lang w:eastAsia="pl-PL"/>
        </w:rPr>
        <w:t> </w:t>
      </w:r>
      <w:r w:rsidRPr="00077F81">
        <w:rPr>
          <w:rFonts w:eastAsia="Times New Roman"/>
          <w:lang w:eastAsia="pl-PL"/>
        </w:rPr>
        <w:t>umowie/zasadach/wytycznych),</w:t>
      </w:r>
    </w:p>
    <w:p w14:paraId="431671CE" w14:textId="6032D387" w:rsidR="00F33621" w:rsidRPr="00077F81" w:rsidRDefault="00F33621" w:rsidP="0086415E">
      <w:pPr>
        <w:numPr>
          <w:ilvl w:val="0"/>
          <w:numId w:val="10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077F81">
        <w:rPr>
          <w:rFonts w:eastAsia="Times New Roman"/>
          <w:lang w:eastAsia="pl-PL"/>
        </w:rPr>
        <w:t>okresowego lub stałego wstrzymania pracownikowi przepustki</w:t>
      </w:r>
      <w:r w:rsidR="0014768A" w:rsidRPr="00077F81">
        <w:rPr>
          <w:rFonts w:eastAsia="Times New Roman"/>
          <w:lang w:eastAsia="pl-PL"/>
        </w:rPr>
        <w:t xml:space="preserve"> na wejście na teren ORLEN OIL</w:t>
      </w:r>
      <w:r w:rsidRPr="00077F81">
        <w:rPr>
          <w:rFonts w:eastAsia="Times New Roman"/>
          <w:lang w:eastAsia="pl-PL"/>
        </w:rPr>
        <w:t>.</w:t>
      </w:r>
    </w:p>
    <w:p w14:paraId="4F18C513" w14:textId="11476864" w:rsidR="00F33621" w:rsidRPr="00077F81" w:rsidRDefault="001D28A4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077F81">
        <w:rPr>
          <w:rFonts w:eastAsia="Times New Roman"/>
          <w:lang w:eastAsia="pl-PL"/>
        </w:rPr>
        <w:t>Wykonawca</w:t>
      </w:r>
      <w:r w:rsidR="0014768A" w:rsidRPr="00077F81">
        <w:rPr>
          <w:rFonts w:eastAsia="Times New Roman"/>
          <w:lang w:eastAsia="pl-PL"/>
        </w:rPr>
        <w:t>/</w:t>
      </w:r>
      <w:r w:rsidRPr="00077F81">
        <w:rPr>
          <w:rFonts w:eastAsia="Times New Roman"/>
          <w:lang w:eastAsia="pl-PL"/>
        </w:rPr>
        <w:t xml:space="preserve">Podwykonawca </w:t>
      </w:r>
      <w:r w:rsidR="00F33621" w:rsidRPr="00077F81">
        <w:rPr>
          <w:rFonts w:eastAsia="Times New Roman"/>
          <w:lang w:eastAsia="pl-PL"/>
        </w:rPr>
        <w:t>zobowiązuje się do zapłaty kary pieniężnej w wysokości ustalonej na podstawie Taryfikatora kar pieniężnych za naruszenie postanowień w zakresie BHP, ppoż. lub bezpieczeństwa procesowego w ciągu 14 dni od daty wystawienia noty księgowej (obciążeniowej) przez upoważnione osoby w ORLEN OIL.</w:t>
      </w:r>
    </w:p>
    <w:p w14:paraId="6C933558" w14:textId="77777777" w:rsidR="00064653" w:rsidRPr="00077F81" w:rsidRDefault="00D940DF" w:rsidP="00064653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077F81">
        <w:rPr>
          <w:rFonts w:eastAsia="Times New Roman"/>
          <w:lang w:eastAsia="pl-PL"/>
        </w:rPr>
        <w:t>Służba BHP lub osoby wyznaczone do n</w:t>
      </w:r>
      <w:r w:rsidR="00F33621" w:rsidRPr="00077F81">
        <w:rPr>
          <w:rFonts w:eastAsia="Times New Roman"/>
          <w:lang w:eastAsia="pl-PL"/>
        </w:rPr>
        <w:t xml:space="preserve">adzór </w:t>
      </w:r>
      <w:r w:rsidRPr="00077F81">
        <w:rPr>
          <w:rFonts w:eastAsia="Times New Roman"/>
          <w:lang w:eastAsia="pl-PL"/>
        </w:rPr>
        <w:t xml:space="preserve">prac ze strony </w:t>
      </w:r>
      <w:r w:rsidR="00F33621" w:rsidRPr="00077F81">
        <w:rPr>
          <w:rFonts w:eastAsia="Times New Roman"/>
          <w:lang w:eastAsia="pl-PL"/>
        </w:rPr>
        <w:t>ORLEN OIL w przypadku stwierdzenia w czasie kontroli podstaw do zastosowania kary pieniężnej, wstrzymania prac lub okresowego /stałego wstrzymania pracownikowi przepustki obowiązan</w:t>
      </w:r>
      <w:r w:rsidRPr="00077F81">
        <w:rPr>
          <w:rFonts w:eastAsia="Times New Roman"/>
          <w:lang w:eastAsia="pl-PL"/>
        </w:rPr>
        <w:t>e</w:t>
      </w:r>
      <w:r w:rsidR="00F33621" w:rsidRPr="00077F81">
        <w:rPr>
          <w:rFonts w:eastAsia="Times New Roman"/>
          <w:lang w:eastAsia="pl-PL"/>
        </w:rPr>
        <w:t xml:space="preserve"> </w:t>
      </w:r>
      <w:r w:rsidRPr="00077F81">
        <w:rPr>
          <w:rFonts w:eastAsia="Times New Roman"/>
          <w:lang w:eastAsia="pl-PL"/>
        </w:rPr>
        <w:t>są</w:t>
      </w:r>
      <w:r w:rsidR="00F33621" w:rsidRPr="00077F81">
        <w:rPr>
          <w:rFonts w:eastAsia="Times New Roman"/>
          <w:lang w:eastAsia="pl-PL"/>
        </w:rPr>
        <w:t xml:space="preserve"> sporządzić protokół</w:t>
      </w:r>
      <w:r w:rsidR="009D5337" w:rsidRPr="00077F81">
        <w:rPr>
          <w:rFonts w:eastAsia="Times New Roman"/>
          <w:lang w:eastAsia="pl-PL"/>
        </w:rPr>
        <w:t xml:space="preserve"> (załącznik nr 4)</w:t>
      </w:r>
      <w:r w:rsidR="00F33621" w:rsidRPr="00077F81">
        <w:rPr>
          <w:rFonts w:eastAsia="Times New Roman"/>
          <w:lang w:eastAsia="pl-PL"/>
        </w:rPr>
        <w:t>, stanowiący podstawę do ukarania za naruszenie postanowień w zakresie bhp, ppoż. lub bezpieczeństwa procesowego. Protokół jest przekazywany do Kierownik</w:t>
      </w:r>
      <w:r w:rsidR="00732AAF" w:rsidRPr="00077F81">
        <w:rPr>
          <w:rFonts w:eastAsia="Times New Roman"/>
          <w:lang w:eastAsia="pl-PL"/>
        </w:rPr>
        <w:t>ów</w:t>
      </w:r>
      <w:r w:rsidR="00F33621" w:rsidRPr="00077F81">
        <w:rPr>
          <w:rFonts w:eastAsia="Times New Roman"/>
          <w:lang w:eastAsia="pl-PL"/>
        </w:rPr>
        <w:t xml:space="preserve"> </w:t>
      </w:r>
      <w:r w:rsidR="00F906AE" w:rsidRPr="00077F81">
        <w:rPr>
          <w:rFonts w:eastAsia="Times New Roman"/>
          <w:lang w:eastAsia="pl-PL"/>
        </w:rPr>
        <w:t>Zakładów Produkcyjnych</w:t>
      </w:r>
      <w:r w:rsidR="00F33621" w:rsidRPr="00077F81">
        <w:rPr>
          <w:rFonts w:eastAsia="Times New Roman"/>
          <w:lang w:eastAsia="pl-PL"/>
        </w:rPr>
        <w:t>,</w:t>
      </w:r>
      <w:r w:rsidR="00086A75" w:rsidRPr="00077F81">
        <w:rPr>
          <w:rFonts w:eastAsia="Times New Roman"/>
          <w:lang w:eastAsia="pl-PL"/>
        </w:rPr>
        <w:t xml:space="preserve"> </w:t>
      </w:r>
      <w:r w:rsidR="00732AAF" w:rsidRPr="00077F81">
        <w:rPr>
          <w:rFonts w:eastAsia="Times New Roman"/>
          <w:lang w:eastAsia="pl-PL"/>
        </w:rPr>
        <w:t>Dyrektora C</w:t>
      </w:r>
      <w:r w:rsidR="00F906AE" w:rsidRPr="00077F81">
        <w:rPr>
          <w:rFonts w:eastAsia="Times New Roman"/>
          <w:lang w:eastAsia="pl-PL"/>
        </w:rPr>
        <w:t xml:space="preserve">entrum </w:t>
      </w:r>
      <w:r w:rsidR="00732AAF" w:rsidRPr="00077F81">
        <w:rPr>
          <w:rFonts w:eastAsia="Times New Roman"/>
          <w:lang w:eastAsia="pl-PL"/>
        </w:rPr>
        <w:t>D</w:t>
      </w:r>
      <w:r w:rsidR="00F906AE" w:rsidRPr="00077F81">
        <w:rPr>
          <w:rFonts w:eastAsia="Times New Roman"/>
          <w:lang w:eastAsia="pl-PL"/>
        </w:rPr>
        <w:t>ystrybucyjnego w Trzebinia</w:t>
      </w:r>
      <w:r w:rsidR="00732AAF" w:rsidRPr="00077F81">
        <w:rPr>
          <w:rFonts w:eastAsia="Times New Roman"/>
          <w:lang w:eastAsia="pl-PL"/>
        </w:rPr>
        <w:t xml:space="preserve">, </w:t>
      </w:r>
      <w:r w:rsidR="00B217C5" w:rsidRPr="00077F81">
        <w:rPr>
          <w:rFonts w:eastAsia="Times New Roman"/>
          <w:lang w:eastAsia="pl-PL"/>
        </w:rPr>
        <w:t>K</w:t>
      </w:r>
      <w:r w:rsidR="00732AAF" w:rsidRPr="00077F81">
        <w:rPr>
          <w:rFonts w:eastAsia="Times New Roman"/>
          <w:lang w:eastAsia="pl-PL"/>
        </w:rPr>
        <w:t xml:space="preserve">ierowników </w:t>
      </w:r>
      <w:r w:rsidR="00F906AE" w:rsidRPr="00077F81">
        <w:rPr>
          <w:rFonts w:eastAsia="Times New Roman"/>
          <w:lang w:eastAsia="pl-PL"/>
        </w:rPr>
        <w:t>Magazynów</w:t>
      </w:r>
      <w:r w:rsidR="00F33621" w:rsidRPr="00077F81">
        <w:rPr>
          <w:rFonts w:eastAsia="Times New Roman"/>
          <w:lang w:eastAsia="pl-PL"/>
        </w:rPr>
        <w:t xml:space="preserve"> </w:t>
      </w:r>
      <w:r w:rsidR="000F7020" w:rsidRPr="00077F81">
        <w:rPr>
          <w:rFonts w:eastAsia="Times New Roman"/>
          <w:lang w:eastAsia="pl-PL"/>
        </w:rPr>
        <w:t>lub Kierownika Projektu</w:t>
      </w:r>
      <w:r w:rsidR="00B217C5" w:rsidRPr="00077F81">
        <w:rPr>
          <w:rFonts w:eastAsia="Times New Roman"/>
          <w:lang w:eastAsia="pl-PL"/>
        </w:rPr>
        <w:t xml:space="preserve"> z Obszaru Inwestycji</w:t>
      </w:r>
      <w:r w:rsidR="009D229B" w:rsidRPr="00077F81">
        <w:rPr>
          <w:rFonts w:eastAsia="Times New Roman"/>
          <w:lang w:eastAsia="pl-PL"/>
        </w:rPr>
        <w:t>,</w:t>
      </w:r>
      <w:r w:rsidR="000F7020" w:rsidRPr="00077F81">
        <w:rPr>
          <w:rFonts w:eastAsia="Times New Roman"/>
          <w:lang w:eastAsia="pl-PL"/>
        </w:rPr>
        <w:t xml:space="preserve"> </w:t>
      </w:r>
      <w:r w:rsidR="00F33621" w:rsidRPr="00077F81">
        <w:rPr>
          <w:rFonts w:eastAsia="Times New Roman"/>
          <w:lang w:eastAsia="pl-PL"/>
        </w:rPr>
        <w:t>któr</w:t>
      </w:r>
      <w:r w:rsidR="009D229B" w:rsidRPr="00077F81">
        <w:rPr>
          <w:rFonts w:eastAsia="Times New Roman"/>
          <w:lang w:eastAsia="pl-PL"/>
        </w:rPr>
        <w:t>zy</w:t>
      </w:r>
      <w:r w:rsidR="00F33621" w:rsidRPr="00077F81">
        <w:rPr>
          <w:rFonts w:eastAsia="Times New Roman"/>
          <w:lang w:eastAsia="pl-PL"/>
        </w:rPr>
        <w:t xml:space="preserve"> decyduj</w:t>
      </w:r>
      <w:r w:rsidR="009D229B" w:rsidRPr="00077F81">
        <w:rPr>
          <w:rFonts w:eastAsia="Times New Roman"/>
          <w:lang w:eastAsia="pl-PL"/>
        </w:rPr>
        <w:t>ą</w:t>
      </w:r>
      <w:r w:rsidR="00F33621" w:rsidRPr="00077F81">
        <w:rPr>
          <w:rFonts w:eastAsia="Times New Roman"/>
          <w:lang w:eastAsia="pl-PL"/>
        </w:rPr>
        <w:t xml:space="preserve"> o ukaraniu </w:t>
      </w:r>
      <w:r w:rsidR="001D28A4" w:rsidRPr="00077F81">
        <w:rPr>
          <w:rFonts w:eastAsia="Times New Roman"/>
          <w:lang w:eastAsia="pl-PL"/>
        </w:rPr>
        <w:t>Wykonawc</w:t>
      </w:r>
      <w:r w:rsidR="009D229B" w:rsidRPr="00077F81">
        <w:rPr>
          <w:rFonts w:eastAsia="Times New Roman"/>
          <w:lang w:eastAsia="pl-PL"/>
        </w:rPr>
        <w:t>y/</w:t>
      </w:r>
      <w:r w:rsidR="001D28A4" w:rsidRPr="00077F81">
        <w:rPr>
          <w:rFonts w:eastAsia="Times New Roman"/>
          <w:lang w:eastAsia="pl-PL"/>
        </w:rPr>
        <w:t xml:space="preserve"> Podwykonawc</w:t>
      </w:r>
      <w:r w:rsidR="009D229B" w:rsidRPr="00077F81">
        <w:rPr>
          <w:rFonts w:eastAsia="Times New Roman"/>
          <w:lang w:eastAsia="pl-PL"/>
        </w:rPr>
        <w:t>y</w:t>
      </w:r>
      <w:r w:rsidR="001D28A4" w:rsidRPr="00077F81">
        <w:rPr>
          <w:rFonts w:eastAsia="Times New Roman"/>
          <w:lang w:eastAsia="pl-PL"/>
        </w:rPr>
        <w:t xml:space="preserve"> </w:t>
      </w:r>
      <w:r w:rsidR="00F33621" w:rsidRPr="00077F81">
        <w:rPr>
          <w:rFonts w:eastAsia="Times New Roman"/>
          <w:lang w:eastAsia="pl-PL"/>
        </w:rPr>
        <w:t>karą pieniężną</w:t>
      </w:r>
      <w:r w:rsidR="009D229B" w:rsidRPr="00077F81">
        <w:rPr>
          <w:rFonts w:eastAsia="Times New Roman"/>
          <w:lang w:eastAsia="pl-PL"/>
        </w:rPr>
        <w:t>.</w:t>
      </w:r>
      <w:r w:rsidR="00F33621" w:rsidRPr="00077F81">
        <w:rPr>
          <w:rFonts w:eastAsia="Times New Roman"/>
          <w:lang w:eastAsia="pl-PL"/>
        </w:rPr>
        <w:t xml:space="preserve"> </w:t>
      </w:r>
      <w:r w:rsidR="009D229B" w:rsidRPr="00077F81">
        <w:rPr>
          <w:rFonts w:eastAsia="Times New Roman"/>
          <w:lang w:eastAsia="pl-PL"/>
        </w:rPr>
        <w:t>P</w:t>
      </w:r>
      <w:r w:rsidR="00F33621" w:rsidRPr="00077F81">
        <w:rPr>
          <w:rFonts w:eastAsia="Times New Roman"/>
          <w:lang w:eastAsia="pl-PL"/>
        </w:rPr>
        <w:t xml:space="preserve">rotokół </w:t>
      </w:r>
      <w:r w:rsidR="009D229B" w:rsidRPr="00077F81">
        <w:rPr>
          <w:rFonts w:eastAsia="Times New Roman"/>
          <w:lang w:eastAsia="pl-PL"/>
        </w:rPr>
        <w:t xml:space="preserve">jest przekazywany </w:t>
      </w:r>
      <w:r w:rsidR="00F33621" w:rsidRPr="00077F81">
        <w:rPr>
          <w:rFonts w:eastAsia="Times New Roman"/>
          <w:lang w:eastAsia="pl-PL"/>
        </w:rPr>
        <w:t xml:space="preserve">do </w:t>
      </w:r>
      <w:r w:rsidR="009D229B" w:rsidRPr="00077F81">
        <w:rPr>
          <w:rFonts w:eastAsia="Times New Roman"/>
          <w:lang w:eastAsia="pl-PL"/>
        </w:rPr>
        <w:t>odpowiedniej komórki organizacyjnej</w:t>
      </w:r>
      <w:r w:rsidR="00F33621" w:rsidRPr="00077F81">
        <w:rPr>
          <w:rFonts w:eastAsia="Times New Roman"/>
          <w:lang w:eastAsia="pl-PL"/>
        </w:rPr>
        <w:t xml:space="preserve"> odpowiedzialn</w:t>
      </w:r>
      <w:r w:rsidR="009D229B" w:rsidRPr="00077F81">
        <w:rPr>
          <w:rFonts w:eastAsia="Times New Roman"/>
          <w:lang w:eastAsia="pl-PL"/>
        </w:rPr>
        <w:t>ej</w:t>
      </w:r>
      <w:r w:rsidR="00F33621" w:rsidRPr="00077F81">
        <w:rPr>
          <w:rFonts w:eastAsia="Times New Roman"/>
          <w:lang w:eastAsia="pl-PL"/>
        </w:rPr>
        <w:t xml:space="preserve"> za realizację umowy celem rozliczenia.</w:t>
      </w:r>
    </w:p>
    <w:p w14:paraId="3A2F90FC" w14:textId="5C8CC789" w:rsidR="00800AB8" w:rsidRPr="00077F81" w:rsidRDefault="00783223" w:rsidP="0063202B">
      <w:pPr>
        <w:numPr>
          <w:ilvl w:val="1"/>
          <w:numId w:val="2"/>
        </w:numPr>
        <w:spacing w:after="0" w:line="240" w:lineRule="auto"/>
        <w:ind w:left="426" w:hanging="426"/>
        <w:jc w:val="both"/>
      </w:pPr>
      <w:r w:rsidRPr="00077F81">
        <w:rPr>
          <w:rFonts w:eastAsia="Times New Roman"/>
          <w:color w:val="FF0000"/>
          <w:lang w:eastAsia="pl-PL"/>
        </w:rPr>
        <w:t>UWAGA</w:t>
      </w:r>
      <w:r w:rsidR="00064653" w:rsidRPr="00077F81">
        <w:rPr>
          <w:rFonts w:eastAsia="Times New Roman"/>
          <w:color w:val="FF0000"/>
          <w:lang w:eastAsia="pl-PL"/>
        </w:rPr>
        <w:t>!</w:t>
      </w:r>
      <w:r w:rsidRPr="00077F81">
        <w:rPr>
          <w:rFonts w:eastAsia="Times New Roman"/>
          <w:color w:val="FF0000"/>
          <w:lang w:eastAsia="pl-PL"/>
        </w:rPr>
        <w:t xml:space="preserve"> </w:t>
      </w:r>
      <w:r w:rsidR="00064653" w:rsidRPr="00077F81">
        <w:rPr>
          <w:rFonts w:eastAsia="Times New Roman"/>
          <w:lang w:eastAsia="pl-PL"/>
        </w:rPr>
        <w:t>Z</w:t>
      </w:r>
      <w:r w:rsidRPr="00077F81">
        <w:rPr>
          <w:rFonts w:eastAsia="Times New Roman"/>
          <w:lang w:eastAsia="pl-PL"/>
        </w:rPr>
        <w:t>e względu na zlokalizowanie obiektów ORLEN OIL na terenach innych podmiotów (Właściciel terenu), Wykonawc</w:t>
      </w:r>
      <w:r w:rsidR="00064653" w:rsidRPr="00077F81">
        <w:rPr>
          <w:rFonts w:eastAsia="Times New Roman"/>
          <w:lang w:eastAsia="pl-PL"/>
        </w:rPr>
        <w:t>a/</w:t>
      </w:r>
      <w:r w:rsidRPr="00077F81">
        <w:rPr>
          <w:rFonts w:eastAsia="Times New Roman"/>
          <w:lang w:eastAsia="pl-PL"/>
        </w:rPr>
        <w:t>Podwykonawc</w:t>
      </w:r>
      <w:r w:rsidR="00064653" w:rsidRPr="00077F81">
        <w:rPr>
          <w:rFonts w:eastAsia="Times New Roman"/>
          <w:lang w:eastAsia="pl-PL"/>
        </w:rPr>
        <w:t>a</w:t>
      </w:r>
      <w:r w:rsidRPr="00077F81">
        <w:rPr>
          <w:rFonts w:eastAsia="Times New Roman"/>
          <w:lang w:eastAsia="pl-PL"/>
        </w:rPr>
        <w:t xml:space="preserve"> mus</w:t>
      </w:r>
      <w:r w:rsidR="00064653" w:rsidRPr="00077F81">
        <w:rPr>
          <w:rFonts w:eastAsia="Times New Roman"/>
          <w:lang w:eastAsia="pl-PL"/>
        </w:rPr>
        <w:t>i</w:t>
      </w:r>
      <w:r w:rsidRPr="00077F81">
        <w:rPr>
          <w:rFonts w:eastAsia="Times New Roman"/>
          <w:lang w:eastAsia="pl-PL"/>
        </w:rPr>
        <w:t xml:space="preserve"> stosować się także do zasad</w:t>
      </w:r>
      <w:r w:rsidR="00123F36" w:rsidRPr="00077F81">
        <w:rPr>
          <w:rFonts w:eastAsia="Times New Roman"/>
          <w:lang w:eastAsia="pl-PL"/>
        </w:rPr>
        <w:t xml:space="preserve"> wyznaczonych przez Właściciela terenu</w:t>
      </w:r>
      <w:r w:rsidRPr="00077F81">
        <w:rPr>
          <w:rFonts w:eastAsia="Times New Roman"/>
          <w:lang w:eastAsia="pl-PL"/>
        </w:rPr>
        <w:t xml:space="preserve">. W przypadku </w:t>
      </w:r>
      <w:r w:rsidR="00123F36" w:rsidRPr="00077F81">
        <w:rPr>
          <w:rFonts w:eastAsia="Times New Roman"/>
          <w:lang w:eastAsia="pl-PL"/>
        </w:rPr>
        <w:t>stwierdzenia nieprawidłowości w zasadach post</w:t>
      </w:r>
      <w:r w:rsidR="00785816" w:rsidRPr="00077F81">
        <w:rPr>
          <w:rFonts w:eastAsia="Times New Roman"/>
          <w:lang w:eastAsia="pl-PL"/>
        </w:rPr>
        <w:t>ę</w:t>
      </w:r>
      <w:r w:rsidR="00123F36" w:rsidRPr="00077F81">
        <w:rPr>
          <w:rFonts w:eastAsia="Times New Roman"/>
          <w:lang w:eastAsia="pl-PL"/>
        </w:rPr>
        <w:t xml:space="preserve">powania na danym terenie i </w:t>
      </w:r>
      <w:r w:rsidRPr="00077F81">
        <w:rPr>
          <w:rFonts w:eastAsia="Times New Roman"/>
          <w:lang w:eastAsia="pl-PL"/>
        </w:rPr>
        <w:t>ukarania Wykonawcy</w:t>
      </w:r>
      <w:r w:rsidR="00123F36" w:rsidRPr="00077F81">
        <w:rPr>
          <w:rFonts w:eastAsia="Times New Roman"/>
          <w:lang w:eastAsia="pl-PL"/>
        </w:rPr>
        <w:t>/</w:t>
      </w:r>
      <w:r w:rsidRPr="00077F81">
        <w:rPr>
          <w:rFonts w:eastAsia="Times New Roman"/>
          <w:lang w:eastAsia="pl-PL"/>
        </w:rPr>
        <w:t xml:space="preserve">Podwykonawcy przez służby porządkowe Właściciela terenu, ORLEN OIL odstąpi od </w:t>
      </w:r>
      <w:r w:rsidR="00785816" w:rsidRPr="00077F81">
        <w:rPr>
          <w:rFonts w:eastAsia="Times New Roman"/>
          <w:lang w:eastAsia="pl-PL"/>
        </w:rPr>
        <w:t>ukarania</w:t>
      </w:r>
      <w:r w:rsidR="0063202B" w:rsidRPr="00077F81">
        <w:rPr>
          <w:rFonts w:eastAsia="Times New Roman"/>
          <w:lang w:eastAsia="pl-PL"/>
        </w:rPr>
        <w:t xml:space="preserve"> za to samo przewinienie, na podstawie wystawionego protokołu (Załącznik nr 4).</w:t>
      </w:r>
    </w:p>
    <w:sectPr w:rsidR="00800AB8" w:rsidRPr="00077F81" w:rsidSect="00B54D5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426" w:right="1418" w:bottom="907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2EF65" w14:textId="77777777" w:rsidR="0068511E" w:rsidRDefault="0068511E" w:rsidP="000E4133">
      <w:pPr>
        <w:spacing w:after="0" w:line="240" w:lineRule="auto"/>
      </w:pPr>
      <w:r>
        <w:separator/>
      </w:r>
    </w:p>
  </w:endnote>
  <w:endnote w:type="continuationSeparator" w:id="0">
    <w:p w14:paraId="37DCE4BC" w14:textId="77777777" w:rsidR="0068511E" w:rsidRDefault="0068511E" w:rsidP="000E4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FA9D7" w14:textId="77777777" w:rsidR="007A585D" w:rsidRDefault="007A58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9FEF7" w14:textId="77777777" w:rsidR="007A585D" w:rsidRDefault="007A58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FCB46" w14:textId="77777777" w:rsidR="007A585D" w:rsidRDefault="007A58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BF47A" w14:textId="77777777" w:rsidR="0068511E" w:rsidRDefault="0068511E" w:rsidP="000E4133">
      <w:pPr>
        <w:spacing w:after="0" w:line="240" w:lineRule="auto"/>
      </w:pPr>
      <w:r>
        <w:separator/>
      </w:r>
    </w:p>
  </w:footnote>
  <w:footnote w:type="continuationSeparator" w:id="0">
    <w:p w14:paraId="4BBFF213" w14:textId="77777777" w:rsidR="0068511E" w:rsidRDefault="0068511E" w:rsidP="000E4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86AB1" w14:textId="77777777" w:rsidR="007A585D" w:rsidRDefault="007A58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CE546" w14:textId="77777777" w:rsidR="00B54D54" w:rsidRDefault="00B54D54">
    <w:pPr>
      <w:pStyle w:val="Nagwek"/>
      <w:rPr>
        <w:sz w:val="16"/>
        <w:szCs w:val="16"/>
      </w:rPr>
    </w:pPr>
  </w:p>
  <w:p w14:paraId="39AB34EC" w14:textId="7B963746" w:rsidR="00CE64AC" w:rsidRPr="00B54D54" w:rsidRDefault="00B54D54">
    <w:pPr>
      <w:pStyle w:val="Nagwek"/>
      <w:rPr>
        <w:sz w:val="16"/>
        <w:szCs w:val="16"/>
      </w:rPr>
    </w:pPr>
    <w:r>
      <w:rPr>
        <w:sz w:val="16"/>
        <w:szCs w:val="16"/>
      </w:rPr>
      <w:t>Z</w:t>
    </w:r>
    <w:r w:rsidR="00CE64AC" w:rsidRPr="00B54D54">
      <w:rPr>
        <w:sz w:val="16"/>
        <w:szCs w:val="16"/>
      </w:rPr>
      <w:t xml:space="preserve">ałącznik nr </w:t>
    </w:r>
    <w:r w:rsidR="002C6F74" w:rsidRPr="00B54D54">
      <w:rPr>
        <w:sz w:val="16"/>
        <w:szCs w:val="16"/>
      </w:rPr>
      <w:t>1</w:t>
    </w:r>
    <w:r w:rsidR="00886EA2" w:rsidRPr="00B54D54">
      <w:rPr>
        <w:sz w:val="16"/>
        <w:szCs w:val="16"/>
      </w:rPr>
      <w:t>_</w:t>
    </w:r>
    <w:r w:rsidR="002C6F74" w:rsidRPr="00B54D54">
      <w:rPr>
        <w:sz w:val="16"/>
        <w:szCs w:val="16"/>
      </w:rPr>
      <w:t>wyd.</w:t>
    </w:r>
    <w:r w:rsidR="00886EA2" w:rsidRPr="00B54D54">
      <w:rPr>
        <w:sz w:val="16"/>
        <w:szCs w:val="16"/>
      </w:rPr>
      <w:t>4</w:t>
    </w:r>
    <w:r w:rsidR="00CE64AC" w:rsidRPr="00B54D54">
      <w:rPr>
        <w:sz w:val="16"/>
        <w:szCs w:val="16"/>
      </w:rPr>
      <w:t xml:space="preserve"> do PB-BH-OO-107</w:t>
    </w:r>
    <w:r w:rsidR="00886EA2" w:rsidRPr="00B54D54">
      <w:rPr>
        <w:sz w:val="16"/>
        <w:szCs w:val="16"/>
      </w:rPr>
      <w:t>_</w:t>
    </w:r>
    <w:r w:rsidR="00CE64AC" w:rsidRPr="00B54D54">
      <w:rPr>
        <w:sz w:val="16"/>
        <w:szCs w:val="16"/>
      </w:rPr>
      <w:t>wyd.</w:t>
    </w:r>
    <w:r w:rsidR="00886EA2" w:rsidRPr="00B54D54">
      <w:rPr>
        <w:sz w:val="16"/>
        <w:szCs w:val="16"/>
      </w:rPr>
      <w:t>8</w:t>
    </w:r>
    <w:r w:rsidR="00CE64AC" w:rsidRPr="00B54D54">
      <w:rPr>
        <w:sz w:val="16"/>
        <w:szCs w:val="16"/>
      </w:rPr>
      <w:t xml:space="preserve">                                                                                                   str. </w:t>
    </w:r>
    <w:r w:rsidR="00CE64AC" w:rsidRPr="00B54D54">
      <w:rPr>
        <w:rFonts w:eastAsia="Times New Roman"/>
        <w:sz w:val="16"/>
        <w:szCs w:val="16"/>
        <w:lang w:eastAsia="pl-PL"/>
      </w:rPr>
      <w:fldChar w:fldCharType="begin"/>
    </w:r>
    <w:r w:rsidR="00CE64AC" w:rsidRPr="00B54D54">
      <w:rPr>
        <w:rFonts w:eastAsia="Times New Roman"/>
        <w:sz w:val="16"/>
        <w:szCs w:val="16"/>
        <w:lang w:eastAsia="pl-PL"/>
      </w:rPr>
      <w:instrText xml:space="preserve"> PAGE   \* MERGEFORMAT </w:instrText>
    </w:r>
    <w:r w:rsidR="00CE64AC" w:rsidRPr="00B54D54">
      <w:rPr>
        <w:rFonts w:eastAsia="Times New Roman"/>
        <w:sz w:val="16"/>
        <w:szCs w:val="16"/>
        <w:lang w:eastAsia="pl-PL"/>
      </w:rPr>
      <w:fldChar w:fldCharType="separate"/>
    </w:r>
    <w:r w:rsidR="000641A3">
      <w:rPr>
        <w:rFonts w:eastAsia="Times New Roman"/>
        <w:noProof/>
        <w:sz w:val="16"/>
        <w:szCs w:val="16"/>
        <w:lang w:eastAsia="pl-PL"/>
      </w:rPr>
      <w:t>4</w:t>
    </w:r>
    <w:r w:rsidR="00CE64AC" w:rsidRPr="00B54D54">
      <w:rPr>
        <w:rFonts w:eastAsia="Times New Roman"/>
        <w:sz w:val="16"/>
        <w:szCs w:val="16"/>
        <w:lang w:eastAsia="pl-PL"/>
      </w:rPr>
      <w:fldChar w:fldCharType="end"/>
    </w:r>
    <w:r w:rsidR="00CE64AC" w:rsidRPr="00B54D54">
      <w:rPr>
        <w:rFonts w:eastAsia="Times New Roman"/>
        <w:sz w:val="16"/>
        <w:szCs w:val="16"/>
        <w:lang w:eastAsia="pl-PL"/>
      </w:rPr>
      <w:t xml:space="preserve"> z </w:t>
    </w:r>
    <w:r w:rsidR="00CE64AC" w:rsidRPr="00B54D54">
      <w:rPr>
        <w:rFonts w:eastAsia="Times New Roman"/>
        <w:sz w:val="16"/>
        <w:szCs w:val="16"/>
        <w:lang w:eastAsia="pl-PL"/>
      </w:rPr>
      <w:fldChar w:fldCharType="begin"/>
    </w:r>
    <w:r w:rsidR="00CE64AC" w:rsidRPr="00B54D54">
      <w:rPr>
        <w:rFonts w:eastAsia="Times New Roman"/>
        <w:sz w:val="16"/>
        <w:szCs w:val="16"/>
        <w:lang w:eastAsia="pl-PL"/>
      </w:rPr>
      <w:instrText xml:space="preserve"> NUMPAGES   \* MERGEFORMAT </w:instrText>
    </w:r>
    <w:r w:rsidR="00CE64AC" w:rsidRPr="00B54D54">
      <w:rPr>
        <w:rFonts w:eastAsia="Times New Roman"/>
        <w:sz w:val="16"/>
        <w:szCs w:val="16"/>
        <w:lang w:eastAsia="pl-PL"/>
      </w:rPr>
      <w:fldChar w:fldCharType="separate"/>
    </w:r>
    <w:r w:rsidR="000641A3">
      <w:rPr>
        <w:rFonts w:eastAsia="Times New Roman"/>
        <w:noProof/>
        <w:sz w:val="16"/>
        <w:szCs w:val="16"/>
        <w:lang w:eastAsia="pl-PL"/>
      </w:rPr>
      <w:t>4</w:t>
    </w:r>
    <w:r w:rsidR="00CE64AC" w:rsidRPr="00B54D54">
      <w:rPr>
        <w:rFonts w:eastAsia="Times New Roman"/>
        <w:sz w:val="16"/>
        <w:szCs w:val="16"/>
        <w:lang w:eastAsia="pl-PL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60C7C" w14:textId="77777777" w:rsidR="007A585D" w:rsidRDefault="007A58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73F00"/>
    <w:multiLevelType w:val="hybridMultilevel"/>
    <w:tmpl w:val="6518AB2A"/>
    <w:lvl w:ilvl="0" w:tplc="1C52EDE6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" w15:restartNumberingAfterBreak="0">
    <w:nsid w:val="1456578A"/>
    <w:multiLevelType w:val="hybridMultilevel"/>
    <w:tmpl w:val="FCE45F72"/>
    <w:lvl w:ilvl="0" w:tplc="2236B8E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1F328D"/>
    <w:multiLevelType w:val="hybridMultilevel"/>
    <w:tmpl w:val="23968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207ACB"/>
    <w:multiLevelType w:val="hybridMultilevel"/>
    <w:tmpl w:val="3AE824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33731CA"/>
    <w:multiLevelType w:val="hybridMultilevel"/>
    <w:tmpl w:val="C4880998"/>
    <w:lvl w:ilvl="0" w:tplc="6A000F8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E401921"/>
    <w:multiLevelType w:val="hybridMultilevel"/>
    <w:tmpl w:val="8214D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D57004"/>
    <w:multiLevelType w:val="hybridMultilevel"/>
    <w:tmpl w:val="2BCCAFA8"/>
    <w:lvl w:ilvl="0" w:tplc="1C52EDE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A82188D"/>
    <w:multiLevelType w:val="hybridMultilevel"/>
    <w:tmpl w:val="6F989B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A5F32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2F75B64"/>
    <w:multiLevelType w:val="hybridMultilevel"/>
    <w:tmpl w:val="96C21D3E"/>
    <w:lvl w:ilvl="0" w:tplc="0415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0" w15:restartNumberingAfterBreak="0">
    <w:nsid w:val="6A1E3EB4"/>
    <w:multiLevelType w:val="hybridMultilevel"/>
    <w:tmpl w:val="8F46EB80"/>
    <w:lvl w:ilvl="0" w:tplc="1C52E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682678"/>
    <w:multiLevelType w:val="hybridMultilevel"/>
    <w:tmpl w:val="1458C564"/>
    <w:lvl w:ilvl="0" w:tplc="1C52E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044386"/>
    <w:multiLevelType w:val="hybridMultilevel"/>
    <w:tmpl w:val="60900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2"/>
  </w:num>
  <w:num w:numId="5">
    <w:abstractNumId w:val="5"/>
  </w:num>
  <w:num w:numId="6">
    <w:abstractNumId w:val="9"/>
  </w:num>
  <w:num w:numId="7">
    <w:abstractNumId w:val="0"/>
  </w:num>
  <w:num w:numId="8">
    <w:abstractNumId w:val="1"/>
  </w:num>
  <w:num w:numId="9">
    <w:abstractNumId w:val="11"/>
  </w:num>
  <w:num w:numId="10">
    <w:abstractNumId w:val="10"/>
  </w:num>
  <w:num w:numId="11">
    <w:abstractNumId w:val="6"/>
  </w:num>
  <w:num w:numId="12">
    <w:abstractNumId w:val="4"/>
  </w:num>
  <w:num w:numId="13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oczek Janusz (OIL)">
    <w15:presenceInfo w15:providerId="AD" w15:userId="S::jsocze@gl.pl::5bfc8992-8d8c-4d37-ad8f-35880b6690b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73C"/>
    <w:rsid w:val="00035ACA"/>
    <w:rsid w:val="00044697"/>
    <w:rsid w:val="000641A3"/>
    <w:rsid w:val="00064653"/>
    <w:rsid w:val="0006794F"/>
    <w:rsid w:val="00077F81"/>
    <w:rsid w:val="000851CC"/>
    <w:rsid w:val="00086A75"/>
    <w:rsid w:val="00093F57"/>
    <w:rsid w:val="000B7C35"/>
    <w:rsid w:val="000E4133"/>
    <w:rsid w:val="000E6E19"/>
    <w:rsid w:val="000F0F78"/>
    <w:rsid w:val="000F7020"/>
    <w:rsid w:val="00123F36"/>
    <w:rsid w:val="0014768A"/>
    <w:rsid w:val="00155A69"/>
    <w:rsid w:val="00157E2E"/>
    <w:rsid w:val="00181D4B"/>
    <w:rsid w:val="0018388A"/>
    <w:rsid w:val="001952A7"/>
    <w:rsid w:val="001B5160"/>
    <w:rsid w:val="001D28A4"/>
    <w:rsid w:val="001D4510"/>
    <w:rsid w:val="001D59DD"/>
    <w:rsid w:val="001F7CB6"/>
    <w:rsid w:val="002004A7"/>
    <w:rsid w:val="00241DF3"/>
    <w:rsid w:val="002547BB"/>
    <w:rsid w:val="002973A1"/>
    <w:rsid w:val="002C6F74"/>
    <w:rsid w:val="002E13E4"/>
    <w:rsid w:val="002E3F56"/>
    <w:rsid w:val="00315F25"/>
    <w:rsid w:val="00317BB6"/>
    <w:rsid w:val="00360272"/>
    <w:rsid w:val="00381D33"/>
    <w:rsid w:val="0038770F"/>
    <w:rsid w:val="003A4693"/>
    <w:rsid w:val="003B2369"/>
    <w:rsid w:val="003D422F"/>
    <w:rsid w:val="003D5DFB"/>
    <w:rsid w:val="003E1245"/>
    <w:rsid w:val="003F1E3B"/>
    <w:rsid w:val="003F5E19"/>
    <w:rsid w:val="00403329"/>
    <w:rsid w:val="00407C78"/>
    <w:rsid w:val="00411B1D"/>
    <w:rsid w:val="004C45AC"/>
    <w:rsid w:val="004F22D0"/>
    <w:rsid w:val="00501556"/>
    <w:rsid w:val="00511C44"/>
    <w:rsid w:val="005225C1"/>
    <w:rsid w:val="00535C3D"/>
    <w:rsid w:val="00547B4E"/>
    <w:rsid w:val="00552BE5"/>
    <w:rsid w:val="00556E4C"/>
    <w:rsid w:val="00562FD9"/>
    <w:rsid w:val="00581A18"/>
    <w:rsid w:val="00591E33"/>
    <w:rsid w:val="005A0353"/>
    <w:rsid w:val="00603582"/>
    <w:rsid w:val="00611523"/>
    <w:rsid w:val="00622132"/>
    <w:rsid w:val="0063202B"/>
    <w:rsid w:val="00635C88"/>
    <w:rsid w:val="0068511E"/>
    <w:rsid w:val="006A37DB"/>
    <w:rsid w:val="006B05D6"/>
    <w:rsid w:val="006B0BB7"/>
    <w:rsid w:val="006C51BF"/>
    <w:rsid w:val="006E2B8F"/>
    <w:rsid w:val="006F4D95"/>
    <w:rsid w:val="006F57FF"/>
    <w:rsid w:val="007102C5"/>
    <w:rsid w:val="00732AAF"/>
    <w:rsid w:val="00746F20"/>
    <w:rsid w:val="00764B22"/>
    <w:rsid w:val="0077673C"/>
    <w:rsid w:val="00780014"/>
    <w:rsid w:val="00783223"/>
    <w:rsid w:val="00785816"/>
    <w:rsid w:val="00793070"/>
    <w:rsid w:val="007943BC"/>
    <w:rsid w:val="007A1B1C"/>
    <w:rsid w:val="007A34E4"/>
    <w:rsid w:val="007A585D"/>
    <w:rsid w:val="007A5A19"/>
    <w:rsid w:val="007B6355"/>
    <w:rsid w:val="00800AB8"/>
    <w:rsid w:val="00820AA2"/>
    <w:rsid w:val="0085406A"/>
    <w:rsid w:val="00856719"/>
    <w:rsid w:val="0086415E"/>
    <w:rsid w:val="0088053A"/>
    <w:rsid w:val="00885B87"/>
    <w:rsid w:val="00886EA2"/>
    <w:rsid w:val="008C6806"/>
    <w:rsid w:val="008C683E"/>
    <w:rsid w:val="008D2370"/>
    <w:rsid w:val="008E30CD"/>
    <w:rsid w:val="008F44CA"/>
    <w:rsid w:val="008F5C9F"/>
    <w:rsid w:val="009065BB"/>
    <w:rsid w:val="00933469"/>
    <w:rsid w:val="009517A9"/>
    <w:rsid w:val="0096384D"/>
    <w:rsid w:val="00980E65"/>
    <w:rsid w:val="009A3BAB"/>
    <w:rsid w:val="009B20FE"/>
    <w:rsid w:val="009D229B"/>
    <w:rsid w:val="009D5337"/>
    <w:rsid w:val="009D77D2"/>
    <w:rsid w:val="00A25DE9"/>
    <w:rsid w:val="00A725C6"/>
    <w:rsid w:val="00AB266A"/>
    <w:rsid w:val="00AD3107"/>
    <w:rsid w:val="00B15D56"/>
    <w:rsid w:val="00B217C5"/>
    <w:rsid w:val="00B54D54"/>
    <w:rsid w:val="00B61C2F"/>
    <w:rsid w:val="00B66A52"/>
    <w:rsid w:val="00B671D2"/>
    <w:rsid w:val="00B71981"/>
    <w:rsid w:val="00B80084"/>
    <w:rsid w:val="00B975CE"/>
    <w:rsid w:val="00C176AF"/>
    <w:rsid w:val="00C24357"/>
    <w:rsid w:val="00C82483"/>
    <w:rsid w:val="00CB12EB"/>
    <w:rsid w:val="00CB3447"/>
    <w:rsid w:val="00CD27D3"/>
    <w:rsid w:val="00CE64AC"/>
    <w:rsid w:val="00D25831"/>
    <w:rsid w:val="00D312C1"/>
    <w:rsid w:val="00D509C0"/>
    <w:rsid w:val="00D9202E"/>
    <w:rsid w:val="00D940DF"/>
    <w:rsid w:val="00DB4B71"/>
    <w:rsid w:val="00DC150B"/>
    <w:rsid w:val="00DC4C98"/>
    <w:rsid w:val="00DD097C"/>
    <w:rsid w:val="00E123DB"/>
    <w:rsid w:val="00E216DE"/>
    <w:rsid w:val="00E415EC"/>
    <w:rsid w:val="00E41FB2"/>
    <w:rsid w:val="00E672B8"/>
    <w:rsid w:val="00E97291"/>
    <w:rsid w:val="00EA23FD"/>
    <w:rsid w:val="00EE13EA"/>
    <w:rsid w:val="00EE48FC"/>
    <w:rsid w:val="00F0145E"/>
    <w:rsid w:val="00F07F8C"/>
    <w:rsid w:val="00F16BB8"/>
    <w:rsid w:val="00F2037B"/>
    <w:rsid w:val="00F22C3A"/>
    <w:rsid w:val="00F23F93"/>
    <w:rsid w:val="00F3156C"/>
    <w:rsid w:val="00F33621"/>
    <w:rsid w:val="00F34F44"/>
    <w:rsid w:val="00F473F0"/>
    <w:rsid w:val="00F906AE"/>
    <w:rsid w:val="00F95CE2"/>
    <w:rsid w:val="00FD6C86"/>
    <w:rsid w:val="00FF5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3C6724C"/>
  <w15:chartTrackingRefBased/>
  <w15:docId w15:val="{F6C9A942-B757-4057-A51C-C25A8681C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E41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E413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E413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E413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1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415EC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semiHidden/>
    <w:unhideWhenUsed/>
    <w:rsid w:val="002547B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547BB"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2547B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47B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547BB"/>
    <w:rPr>
      <w:b/>
      <w:bCs/>
      <w:lang w:eastAsia="en-US"/>
    </w:rPr>
  </w:style>
  <w:style w:type="paragraph" w:customStyle="1" w:styleId="Style15">
    <w:name w:val="Style15"/>
    <w:basedOn w:val="Normalny"/>
    <w:uiPriority w:val="99"/>
    <w:rsid w:val="003D5DFB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3D422F"/>
    <w:rPr>
      <w:color w:val="0563C1"/>
      <w:u w:val="single"/>
    </w:rPr>
  </w:style>
  <w:style w:type="paragraph" w:styleId="Poprawka">
    <w:name w:val="Revision"/>
    <w:hidden/>
    <w:uiPriority w:val="99"/>
    <w:semiHidden/>
    <w:rsid w:val="00886EA2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C45AC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972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mailto:pawel.zmudzki@orlenoil.pl" TargetMode="External"/><Relationship Id="rId23" Type="http://schemas.microsoft.com/office/2011/relationships/people" Target="people.xml"/><Relationship Id="rId10" Type="http://schemas.openxmlformats.org/officeDocument/2006/relationships/webSettings" Target="web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janusz.sztaba@orlenoil.p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98843138EA9A48A80DB558A72B4310" ma:contentTypeVersion="0" ma:contentTypeDescription="Utwórz nowy dokument." ma:contentTypeScope="" ma:versionID="74b5aa4cd860de1a4641c9e0df4e3ea7">
  <xsd:schema xmlns:xsd="http://www.w3.org/2001/XMLSchema" xmlns:xs="http://www.w3.org/2001/XMLSchema" xmlns:p="http://schemas.microsoft.com/office/2006/metadata/properties" xmlns:ns2="cf0f98f6-afb6-42fc-a5ff-4e962580f232" targetNamespace="http://schemas.microsoft.com/office/2006/metadata/properties" ma:root="true" ma:fieldsID="816df145f93516f11ae62bd79319686e" ns2:_="">
    <xsd:import namespace="cf0f98f6-afb6-42fc-a5ff-4e962580f23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98f6-afb6-42fc-a5ff-4e962580f23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11B7C02-C7F2-4E36-AB26-5078C3103CC0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796E1144-4177-47FF-A4C3-3D70115828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C0A3C70-AA8D-4285-B0DE-0063DEEBF7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f98f6-afb6-42fc-a5ff-4e962580f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797CEA-834B-457B-BEFC-752ED76CDE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F01FB89E-DBC2-48A6-BD45-569BCDAF5983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44570D8B-5804-4100-BA32-9D3E62E3D1B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1922</Words>
  <Characters>11533</Characters>
  <Application>Microsoft Office Word</Application>
  <DocSecurity>4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13429</CharactersWithSpaces>
  <SharedDoc>false</SharedDoc>
  <HLinks>
    <vt:vector size="18" baseType="variant">
      <vt:variant>
        <vt:i4>5439526</vt:i4>
      </vt:variant>
      <vt:variant>
        <vt:i4>6</vt:i4>
      </vt:variant>
      <vt:variant>
        <vt:i4>0</vt:i4>
      </vt:variant>
      <vt:variant>
        <vt:i4>5</vt:i4>
      </vt:variant>
      <vt:variant>
        <vt:lpwstr>mailto:pawel.zmudzki@orlenoil.pl</vt:lpwstr>
      </vt:variant>
      <vt:variant>
        <vt:lpwstr/>
      </vt:variant>
      <vt:variant>
        <vt:i4>458853</vt:i4>
      </vt:variant>
      <vt:variant>
        <vt:i4>3</vt:i4>
      </vt:variant>
      <vt:variant>
        <vt:i4>0</vt:i4>
      </vt:variant>
      <vt:variant>
        <vt:i4>5</vt:i4>
      </vt:variant>
      <vt:variant>
        <vt:lpwstr>mailto:janusz.sztaba@orlenoil.pl</vt:lpwstr>
      </vt:variant>
      <vt:variant>
        <vt:lpwstr/>
      </vt:variant>
      <vt:variant>
        <vt:i4>3604564</vt:i4>
      </vt:variant>
      <vt:variant>
        <vt:i4>0</vt:i4>
      </vt:variant>
      <vt:variant>
        <vt:i4>0</vt:i4>
      </vt:variant>
      <vt:variant>
        <vt:i4>5</vt:i4>
      </vt:variant>
      <vt:variant>
        <vt:lpwstr>mailto:marek.szendzielorz@orlenoil.pl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Pałosz</dc:creator>
  <cp:keywords/>
  <cp:lastModifiedBy>Soczek Janusz (OIL)</cp:lastModifiedBy>
  <cp:revision>2</cp:revision>
  <cp:lastPrinted>2019-03-19T07:49:00Z</cp:lastPrinted>
  <dcterms:created xsi:type="dcterms:W3CDTF">2025-07-15T07:23:00Z</dcterms:created>
  <dcterms:modified xsi:type="dcterms:W3CDTF">2025-07-15T07:23:00Z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ZQUVJZ5KM2P5-365-1191</vt:lpwstr>
  </property>
  <property fmtid="{D5CDD505-2E9C-101B-9397-08002B2CF9AE}" pid="3" name="_dlc_DocIdItemGuid">
    <vt:lpwstr>4fd821e7-1e43-4ce5-a265-ec92e28ddf6a</vt:lpwstr>
  </property>
  <property fmtid="{D5CDD505-2E9C-101B-9397-08002B2CF9AE}" pid="4" name="_dlc_DocIdUrl">
    <vt:lpwstr>http://intranet-oil/departamenty/dj/_layouts/DocIdRedir.aspx?ID=ZQUVJZ5KM2P5-365-1191, ZQUVJZ5KM2P5-365-1191</vt:lpwstr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2024-06-04T12:35:30Z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5c94d053-2e09-4b26-837f-ed56ad921504</vt:lpwstr>
  </property>
  <property fmtid="{D5CDD505-2E9C-101B-9397-08002B2CF9AE}" pid="11" name="MSIP_Label_53312e15-a5e9-4500-a857-15b9f442bba9_ContentBits">
    <vt:lpwstr>0</vt:lpwstr>
  </property>
</Properties>
</file>